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6030" w:type="pct"/>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81"/>
      </w:tblGrid>
      <w:tr w:rsidR="00974E99" w:rsidRPr="00093294" w14:paraId="65C371D3" w14:textId="77777777" w:rsidTr="00BB04FF">
        <w:trPr>
          <w:trHeight w:hRule="exact" w:val="2948"/>
        </w:trPr>
        <w:tc>
          <w:tcPr>
            <w:tcW w:w="11280" w:type="dxa"/>
            <w:shd w:val="clear" w:color="auto" w:fill="00AFAA"/>
            <w:vAlign w:val="center"/>
          </w:tcPr>
          <w:p w14:paraId="3192BF58" w14:textId="77777777" w:rsidR="00974E99" w:rsidRPr="00093294" w:rsidRDefault="00974E99" w:rsidP="006F032D">
            <w:pPr>
              <w:pStyle w:val="Documenttype"/>
            </w:pPr>
            <w:r w:rsidRPr="00093294">
              <w:t xml:space="preserve">IALA </w:t>
            </w:r>
            <w:r w:rsidR="009A1FCD" w:rsidRPr="00093294">
              <w:t>Model Course</w:t>
            </w:r>
          </w:p>
        </w:tc>
      </w:tr>
    </w:tbl>
    <w:p w14:paraId="15F2AA36" w14:textId="77777777" w:rsidR="008972C3" w:rsidRPr="00093294" w:rsidRDefault="008972C3" w:rsidP="003274DB"/>
    <w:p w14:paraId="19788514" w14:textId="77777777" w:rsidR="00D74AE1" w:rsidRPr="00093294" w:rsidRDefault="00D74AE1" w:rsidP="003274DB"/>
    <w:p w14:paraId="3F96113B" w14:textId="265AFAC0" w:rsidR="007B7FEC" w:rsidRPr="00093294" w:rsidRDefault="00F45DD2" w:rsidP="007B7FEC">
      <w:pPr>
        <w:pStyle w:val="Documentnumber"/>
      </w:pPr>
      <w:del w:id="0" w:author="Kevin Gregory" w:date="2021-02-10T10:55:00Z">
        <w:r w:rsidDel="006A1B83">
          <w:delText>L2.1.</w:delText>
        </w:r>
        <w:r w:rsidR="00E823DE" w:rsidDel="006A1B83">
          <w:delText>5-6</w:delText>
        </w:r>
      </w:del>
      <w:ins w:id="1" w:author="Kevin Gregory" w:date="2021-02-10T10:40:00Z">
        <w:r w:rsidR="00872BF2">
          <w:t>C2001-3</w:t>
        </w:r>
      </w:ins>
    </w:p>
    <w:p w14:paraId="7B1FCA6A" w14:textId="77777777" w:rsidR="007B7FEC" w:rsidRPr="00093294" w:rsidRDefault="007B7FEC" w:rsidP="003274DB"/>
    <w:p w14:paraId="23CF880F" w14:textId="4DCB3D91" w:rsidR="00F45DD2" w:rsidRPr="003322BB" w:rsidRDefault="00F45DD2" w:rsidP="00F45DD2">
      <w:pPr>
        <w:pStyle w:val="Documentname"/>
      </w:pPr>
      <w:r>
        <w:t>AIDS TO NAVIGATION</w:t>
      </w:r>
      <w:r w:rsidR="00A80490">
        <w:t xml:space="preserve"> </w:t>
      </w:r>
      <w:r w:rsidRPr="003322BB">
        <w:t>– TECHNICIAN TRAINING</w:t>
      </w:r>
    </w:p>
    <w:p w14:paraId="6BA35EAB" w14:textId="59746A6E" w:rsidR="00F45DD2" w:rsidRPr="003322BB" w:rsidDel="00872BF2" w:rsidRDefault="00A239FB" w:rsidP="00F45DD2">
      <w:pPr>
        <w:pStyle w:val="Documentname"/>
        <w:rPr>
          <w:del w:id="2" w:author="Kevin Gregory" w:date="2021-02-10T10:39:00Z"/>
        </w:rPr>
      </w:pPr>
      <w:del w:id="3" w:author="Kevin Gregory" w:date="2021-02-10T10:39:00Z">
        <w:r w:rsidDel="00872BF2">
          <w:delText>MODULE 1 ELEMENT</w:delText>
        </w:r>
        <w:r w:rsidR="00E823DE" w:rsidDel="00872BF2">
          <w:delText>S</w:delText>
        </w:r>
        <w:r w:rsidDel="00872BF2">
          <w:delText xml:space="preserve"> </w:delText>
        </w:r>
        <w:r w:rsidR="008224D0" w:rsidDel="00872BF2">
          <w:delText xml:space="preserve">5 &amp; </w:delText>
        </w:r>
        <w:r w:rsidR="00E823DE" w:rsidDel="00872BF2">
          <w:delText>6</w:delText>
        </w:r>
      </w:del>
    </w:p>
    <w:p w14:paraId="0DA53760" w14:textId="2C5A1CFE" w:rsidR="00776004" w:rsidRPr="00093294" w:rsidRDefault="00A80490" w:rsidP="00F45DD2">
      <w:pPr>
        <w:pStyle w:val="Documentname"/>
      </w:pPr>
      <w:del w:id="4" w:author="Kevin Gregory" w:date="2021-02-10T10:40:00Z">
        <w:r w:rsidRPr="003322BB" w:rsidDel="00872BF2">
          <w:delText xml:space="preserve">LEVEL 2 </w:delText>
        </w:r>
        <w:r w:rsidDel="00872BF2">
          <w:delText xml:space="preserve">- </w:delText>
        </w:r>
      </w:del>
      <w:r w:rsidR="00E823DE">
        <w:t>Buoy Handling and Safe Working Practices</w:t>
      </w:r>
    </w:p>
    <w:p w14:paraId="164A22E3" w14:textId="77777777" w:rsidR="00D74AE1" w:rsidRPr="00093294" w:rsidRDefault="00D74AE1" w:rsidP="00D74AE1"/>
    <w:p w14:paraId="35291D1B" w14:textId="77777777" w:rsidR="00BC27F6" w:rsidRPr="00093294" w:rsidRDefault="00BC27F6" w:rsidP="00D74AE1"/>
    <w:p w14:paraId="054E68F5" w14:textId="77777777" w:rsidR="00913B44" w:rsidRPr="00093294" w:rsidRDefault="00913B44" w:rsidP="00D74AE1"/>
    <w:p w14:paraId="2C1D31CF" w14:textId="77777777" w:rsidR="00913B44" w:rsidRPr="00093294" w:rsidRDefault="00913B44" w:rsidP="00D74AE1"/>
    <w:p w14:paraId="770C8B84" w14:textId="77777777" w:rsidR="00913B44" w:rsidRPr="00093294" w:rsidRDefault="00913B44" w:rsidP="00D74AE1"/>
    <w:p w14:paraId="3751456F" w14:textId="77777777" w:rsidR="00913B44" w:rsidRPr="00093294" w:rsidRDefault="00913B44" w:rsidP="00D74AE1"/>
    <w:p w14:paraId="43E17E2D" w14:textId="77777777" w:rsidR="00913B44" w:rsidRPr="00093294" w:rsidRDefault="00913B44" w:rsidP="00D74AE1"/>
    <w:p w14:paraId="3CB26FCC" w14:textId="77777777" w:rsidR="00913B44" w:rsidRPr="00093294" w:rsidRDefault="00913B44" w:rsidP="00D74AE1"/>
    <w:p w14:paraId="2477AAB8" w14:textId="77777777" w:rsidR="00913B44" w:rsidRPr="00093294" w:rsidRDefault="00913B44" w:rsidP="00D74AE1"/>
    <w:p w14:paraId="1DDD24DF" w14:textId="77777777" w:rsidR="00913B44" w:rsidRPr="00093294" w:rsidRDefault="00913B44" w:rsidP="00D74AE1"/>
    <w:p w14:paraId="47DC3230" w14:textId="77777777" w:rsidR="00913B44" w:rsidRPr="00093294" w:rsidRDefault="00913B44" w:rsidP="00D74AE1"/>
    <w:p w14:paraId="657E3799" w14:textId="77777777" w:rsidR="00913B44" w:rsidRPr="00093294" w:rsidRDefault="00913B44" w:rsidP="00D74AE1"/>
    <w:p w14:paraId="398AF473" w14:textId="77777777" w:rsidR="00913B44" w:rsidRPr="00093294" w:rsidRDefault="00913B44" w:rsidP="00D74AE1"/>
    <w:p w14:paraId="22D0AAEF" w14:textId="77777777" w:rsidR="00913B44" w:rsidRPr="00093294" w:rsidRDefault="00913B44" w:rsidP="00D74AE1"/>
    <w:p w14:paraId="51D87F4E" w14:textId="77777777" w:rsidR="005C71FF" w:rsidRPr="00093294" w:rsidRDefault="005C71FF" w:rsidP="00D74AE1"/>
    <w:p w14:paraId="3C79B5AE" w14:textId="77777777" w:rsidR="00883AE3" w:rsidRPr="00093294" w:rsidRDefault="00883AE3" w:rsidP="00D74AE1"/>
    <w:p w14:paraId="3A3A4D6B" w14:textId="722E4FB1" w:rsidR="00913B44" w:rsidRPr="00093294" w:rsidRDefault="00913B44" w:rsidP="00913B44">
      <w:pPr>
        <w:pStyle w:val="Editionnumber"/>
      </w:pPr>
      <w:r w:rsidRPr="00093294">
        <w:t xml:space="preserve">Edition </w:t>
      </w:r>
      <w:r w:rsidR="00F45DD2">
        <w:t>2</w:t>
      </w:r>
      <w:r w:rsidRPr="00093294">
        <w:t>.</w:t>
      </w:r>
      <w:del w:id="5" w:author="Kevin Gregory" w:date="2021-02-09T11:56:00Z">
        <w:r w:rsidRPr="00093294" w:rsidDel="000F63C1">
          <w:delText>0</w:delText>
        </w:r>
      </w:del>
      <w:ins w:id="6" w:author="Kevin Gregory" w:date="2021-02-09T11:56:00Z">
        <w:r w:rsidR="000F63C1">
          <w:t>1</w:t>
        </w:r>
      </w:ins>
    </w:p>
    <w:p w14:paraId="7410E3F1" w14:textId="7E5953D3" w:rsidR="00913B44" w:rsidRPr="00093294" w:rsidRDefault="00F45DD2" w:rsidP="005C71FF">
      <w:pPr>
        <w:pStyle w:val="Documentdate"/>
      </w:pPr>
      <w:del w:id="7" w:author="Kevin Gregory" w:date="2021-02-09T11:56:00Z">
        <w:r w:rsidDel="000F63C1">
          <w:delText>June 2016</w:delText>
        </w:r>
      </w:del>
      <w:ins w:id="8" w:author="Kevin Gregory" w:date="2021-02-09T11:56:00Z">
        <w:r w:rsidR="000F63C1">
          <w:t>June 2021</w:t>
        </w:r>
      </w:ins>
    </w:p>
    <w:p w14:paraId="4705865E" w14:textId="77777777" w:rsidR="00913B44" w:rsidRPr="00093294" w:rsidRDefault="00913B44" w:rsidP="00D74AE1">
      <w:pPr>
        <w:sectPr w:rsidR="00913B44" w:rsidRPr="00093294"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A009AB1"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0CE11104" w14:textId="77777777" w:rsidTr="005E4659">
        <w:tc>
          <w:tcPr>
            <w:tcW w:w="1908" w:type="dxa"/>
          </w:tcPr>
          <w:p w14:paraId="443B4A46" w14:textId="77777777" w:rsidR="00914E26" w:rsidRPr="00093294" w:rsidRDefault="00914E26" w:rsidP="00ED030E">
            <w:pPr>
              <w:pStyle w:val="Tableheading"/>
              <w:rPr>
                <w:lang w:val="en-GB"/>
              </w:rPr>
            </w:pPr>
            <w:r w:rsidRPr="00093294">
              <w:rPr>
                <w:lang w:val="en-GB"/>
              </w:rPr>
              <w:t>Date</w:t>
            </w:r>
          </w:p>
        </w:tc>
        <w:tc>
          <w:tcPr>
            <w:tcW w:w="3576" w:type="dxa"/>
          </w:tcPr>
          <w:p w14:paraId="319D2E55" w14:textId="77777777" w:rsidR="00914E26" w:rsidRPr="00093294" w:rsidRDefault="00914E26" w:rsidP="00ED030E">
            <w:pPr>
              <w:pStyle w:val="Tableheading"/>
              <w:rPr>
                <w:lang w:val="en-GB"/>
              </w:rPr>
            </w:pPr>
            <w:r w:rsidRPr="00093294">
              <w:rPr>
                <w:lang w:val="en-GB"/>
              </w:rPr>
              <w:t>Page / Section Revised</w:t>
            </w:r>
          </w:p>
        </w:tc>
        <w:tc>
          <w:tcPr>
            <w:tcW w:w="5001" w:type="dxa"/>
          </w:tcPr>
          <w:p w14:paraId="7607309E" w14:textId="77777777" w:rsidR="00914E26" w:rsidRPr="00093294" w:rsidRDefault="00914E26" w:rsidP="00ED030E">
            <w:pPr>
              <w:pStyle w:val="Tableheading"/>
              <w:rPr>
                <w:lang w:val="en-GB"/>
              </w:rPr>
            </w:pPr>
            <w:r w:rsidRPr="00093294">
              <w:rPr>
                <w:lang w:val="en-GB"/>
              </w:rPr>
              <w:t>Requirement for Revision</w:t>
            </w:r>
          </w:p>
        </w:tc>
      </w:tr>
      <w:tr w:rsidR="00DB1A94" w:rsidRPr="00093294" w14:paraId="510569A3" w14:textId="77777777" w:rsidTr="005E4659">
        <w:trPr>
          <w:trHeight w:val="851"/>
        </w:trPr>
        <w:tc>
          <w:tcPr>
            <w:tcW w:w="1908" w:type="dxa"/>
            <w:vAlign w:val="center"/>
          </w:tcPr>
          <w:p w14:paraId="3156846C" w14:textId="77CE90AF" w:rsidR="00DB1A94" w:rsidRPr="00093294" w:rsidRDefault="00DB1A94" w:rsidP="00914E26">
            <w:pPr>
              <w:pStyle w:val="Tabletext"/>
            </w:pPr>
            <w:r>
              <w:t>June 2016</w:t>
            </w:r>
          </w:p>
        </w:tc>
        <w:tc>
          <w:tcPr>
            <w:tcW w:w="3576" w:type="dxa"/>
            <w:vAlign w:val="center"/>
          </w:tcPr>
          <w:p w14:paraId="5F22DF07" w14:textId="4A91777E" w:rsidR="00DB1A94" w:rsidRPr="00093294" w:rsidRDefault="00DB1A94" w:rsidP="00914E26">
            <w:pPr>
              <w:pStyle w:val="Tabletext"/>
            </w:pPr>
            <w:r>
              <w:t>Entire document</w:t>
            </w:r>
          </w:p>
        </w:tc>
        <w:tc>
          <w:tcPr>
            <w:tcW w:w="5001" w:type="dxa"/>
            <w:vAlign w:val="center"/>
          </w:tcPr>
          <w:p w14:paraId="57D2E76F" w14:textId="49A20898" w:rsidR="00DB1A94" w:rsidRPr="00093294" w:rsidRDefault="00DB1A94" w:rsidP="00914E26">
            <w:pPr>
              <w:pStyle w:val="Tabletext"/>
            </w:pPr>
            <w:r>
              <w:t>Minor textual changes</w:t>
            </w:r>
          </w:p>
        </w:tc>
      </w:tr>
      <w:tr w:rsidR="00DB1A94" w:rsidRPr="00093294" w14:paraId="373B313D" w14:textId="77777777" w:rsidTr="005E4659">
        <w:trPr>
          <w:trHeight w:val="851"/>
        </w:trPr>
        <w:tc>
          <w:tcPr>
            <w:tcW w:w="1908" w:type="dxa"/>
            <w:vAlign w:val="center"/>
          </w:tcPr>
          <w:p w14:paraId="57B263A9" w14:textId="78EBA65E" w:rsidR="00DB1A94" w:rsidRPr="00093294" w:rsidRDefault="008F6C4F" w:rsidP="00914E26">
            <w:pPr>
              <w:pStyle w:val="Tabletext"/>
            </w:pPr>
            <w:ins w:id="9" w:author="Kevin Gregory" w:date="2021-02-09T13:47:00Z">
              <w:r>
                <w:t>June 2021</w:t>
              </w:r>
            </w:ins>
          </w:p>
        </w:tc>
        <w:tc>
          <w:tcPr>
            <w:tcW w:w="3576" w:type="dxa"/>
            <w:vAlign w:val="center"/>
          </w:tcPr>
          <w:p w14:paraId="71A6353D" w14:textId="6C8024C8" w:rsidR="00DB1A94" w:rsidRPr="00093294" w:rsidRDefault="008F6C4F" w:rsidP="00914E26">
            <w:pPr>
              <w:pStyle w:val="Tabletext"/>
            </w:pPr>
            <w:ins w:id="10" w:author="Kevin Gregory" w:date="2021-02-09T13:47:00Z">
              <w:r>
                <w:t>Entire document</w:t>
              </w:r>
            </w:ins>
          </w:p>
        </w:tc>
        <w:tc>
          <w:tcPr>
            <w:tcW w:w="5001" w:type="dxa"/>
            <w:vAlign w:val="center"/>
          </w:tcPr>
          <w:p w14:paraId="1055661D" w14:textId="4BB52E51" w:rsidR="00DB1A94" w:rsidRPr="00093294" w:rsidRDefault="008F6C4F" w:rsidP="00914E26">
            <w:pPr>
              <w:pStyle w:val="Tabletext"/>
            </w:pPr>
            <w:ins w:id="11" w:author="Kevin Gregory" w:date="2021-02-09T13:48:00Z">
              <w:r>
                <w:t>Review of content</w:t>
              </w:r>
            </w:ins>
          </w:p>
        </w:tc>
      </w:tr>
      <w:tr w:rsidR="00DB1A94" w:rsidRPr="00093294" w14:paraId="0FB36C69" w14:textId="77777777" w:rsidTr="005E4659">
        <w:trPr>
          <w:trHeight w:val="851"/>
        </w:trPr>
        <w:tc>
          <w:tcPr>
            <w:tcW w:w="1908" w:type="dxa"/>
            <w:vAlign w:val="center"/>
          </w:tcPr>
          <w:p w14:paraId="74DCCEAB" w14:textId="77777777" w:rsidR="00DB1A94" w:rsidRPr="00093294" w:rsidRDefault="00DB1A94" w:rsidP="00914E26">
            <w:pPr>
              <w:pStyle w:val="Tabletext"/>
            </w:pPr>
          </w:p>
        </w:tc>
        <w:tc>
          <w:tcPr>
            <w:tcW w:w="3576" w:type="dxa"/>
            <w:vAlign w:val="center"/>
          </w:tcPr>
          <w:p w14:paraId="55F16A55" w14:textId="77777777" w:rsidR="00DB1A94" w:rsidRPr="00093294" w:rsidRDefault="00DB1A94" w:rsidP="00914E26">
            <w:pPr>
              <w:pStyle w:val="Tabletext"/>
            </w:pPr>
          </w:p>
        </w:tc>
        <w:tc>
          <w:tcPr>
            <w:tcW w:w="5001" w:type="dxa"/>
            <w:vAlign w:val="center"/>
          </w:tcPr>
          <w:p w14:paraId="29893498" w14:textId="77777777" w:rsidR="00DB1A94" w:rsidRPr="00093294" w:rsidRDefault="00DB1A94" w:rsidP="00914E26">
            <w:pPr>
              <w:pStyle w:val="Tabletext"/>
            </w:pPr>
          </w:p>
        </w:tc>
      </w:tr>
      <w:tr w:rsidR="00DB1A94" w:rsidRPr="00093294" w14:paraId="3918308C" w14:textId="77777777" w:rsidTr="005E4659">
        <w:trPr>
          <w:trHeight w:val="851"/>
        </w:trPr>
        <w:tc>
          <w:tcPr>
            <w:tcW w:w="1908" w:type="dxa"/>
            <w:vAlign w:val="center"/>
          </w:tcPr>
          <w:p w14:paraId="7152ACAB" w14:textId="77777777" w:rsidR="00DB1A94" w:rsidRPr="00093294" w:rsidRDefault="00DB1A94" w:rsidP="00914E26">
            <w:pPr>
              <w:pStyle w:val="Tabletext"/>
            </w:pPr>
          </w:p>
        </w:tc>
        <w:tc>
          <w:tcPr>
            <w:tcW w:w="3576" w:type="dxa"/>
            <w:vAlign w:val="center"/>
          </w:tcPr>
          <w:p w14:paraId="0BB702A0" w14:textId="77777777" w:rsidR="00DB1A94" w:rsidRPr="00093294" w:rsidRDefault="00DB1A94" w:rsidP="00914E26">
            <w:pPr>
              <w:pStyle w:val="Tabletext"/>
            </w:pPr>
          </w:p>
        </w:tc>
        <w:tc>
          <w:tcPr>
            <w:tcW w:w="5001" w:type="dxa"/>
            <w:vAlign w:val="center"/>
          </w:tcPr>
          <w:p w14:paraId="06EC7A30" w14:textId="77777777" w:rsidR="00DB1A94" w:rsidRPr="00093294" w:rsidRDefault="00DB1A94" w:rsidP="00914E26">
            <w:pPr>
              <w:pStyle w:val="Tabletext"/>
            </w:pPr>
          </w:p>
        </w:tc>
      </w:tr>
      <w:tr w:rsidR="00DB1A94" w:rsidRPr="00093294" w14:paraId="0A09C773" w14:textId="77777777" w:rsidTr="005E4659">
        <w:trPr>
          <w:trHeight w:val="851"/>
        </w:trPr>
        <w:tc>
          <w:tcPr>
            <w:tcW w:w="1908" w:type="dxa"/>
            <w:vAlign w:val="center"/>
          </w:tcPr>
          <w:p w14:paraId="700B2BAB" w14:textId="77777777" w:rsidR="00DB1A94" w:rsidRPr="00093294" w:rsidRDefault="00DB1A94" w:rsidP="00914E26">
            <w:pPr>
              <w:pStyle w:val="Tabletext"/>
            </w:pPr>
          </w:p>
        </w:tc>
        <w:tc>
          <w:tcPr>
            <w:tcW w:w="3576" w:type="dxa"/>
            <w:vAlign w:val="center"/>
          </w:tcPr>
          <w:p w14:paraId="779743E4" w14:textId="77777777" w:rsidR="00DB1A94" w:rsidRPr="00093294" w:rsidRDefault="00DB1A94" w:rsidP="00914E26">
            <w:pPr>
              <w:pStyle w:val="Tabletext"/>
            </w:pPr>
          </w:p>
        </w:tc>
        <w:tc>
          <w:tcPr>
            <w:tcW w:w="5001" w:type="dxa"/>
            <w:vAlign w:val="center"/>
          </w:tcPr>
          <w:p w14:paraId="01147CF1" w14:textId="77777777" w:rsidR="00DB1A94" w:rsidRPr="00093294" w:rsidRDefault="00DB1A94" w:rsidP="00914E26">
            <w:pPr>
              <w:pStyle w:val="Tabletext"/>
            </w:pPr>
          </w:p>
        </w:tc>
      </w:tr>
      <w:tr w:rsidR="00DB1A94" w:rsidRPr="00093294" w14:paraId="40F5C665" w14:textId="77777777" w:rsidTr="005E4659">
        <w:trPr>
          <w:trHeight w:val="851"/>
        </w:trPr>
        <w:tc>
          <w:tcPr>
            <w:tcW w:w="1908" w:type="dxa"/>
            <w:vAlign w:val="center"/>
          </w:tcPr>
          <w:p w14:paraId="34354C76" w14:textId="77777777" w:rsidR="00DB1A94" w:rsidRPr="00093294" w:rsidRDefault="00DB1A94" w:rsidP="00914E26">
            <w:pPr>
              <w:pStyle w:val="Tabletext"/>
            </w:pPr>
          </w:p>
        </w:tc>
        <w:tc>
          <w:tcPr>
            <w:tcW w:w="3576" w:type="dxa"/>
            <w:vAlign w:val="center"/>
          </w:tcPr>
          <w:p w14:paraId="7BC32D5B" w14:textId="77777777" w:rsidR="00DB1A94" w:rsidRPr="00093294" w:rsidRDefault="00DB1A94" w:rsidP="00914E26">
            <w:pPr>
              <w:pStyle w:val="Tabletext"/>
            </w:pPr>
          </w:p>
        </w:tc>
        <w:tc>
          <w:tcPr>
            <w:tcW w:w="5001" w:type="dxa"/>
            <w:vAlign w:val="center"/>
          </w:tcPr>
          <w:p w14:paraId="09B0067E" w14:textId="77777777" w:rsidR="00DB1A94" w:rsidRPr="00093294" w:rsidRDefault="00DB1A94" w:rsidP="00914E26">
            <w:pPr>
              <w:pStyle w:val="Tabletext"/>
            </w:pPr>
          </w:p>
        </w:tc>
      </w:tr>
      <w:tr w:rsidR="00DB1A94" w:rsidRPr="00093294" w14:paraId="28EACB73" w14:textId="77777777" w:rsidTr="005E4659">
        <w:trPr>
          <w:trHeight w:val="851"/>
        </w:trPr>
        <w:tc>
          <w:tcPr>
            <w:tcW w:w="1908" w:type="dxa"/>
            <w:vAlign w:val="center"/>
          </w:tcPr>
          <w:p w14:paraId="2FC8FA7E" w14:textId="77777777" w:rsidR="00DB1A94" w:rsidRPr="00093294" w:rsidRDefault="00DB1A94" w:rsidP="00914E26">
            <w:pPr>
              <w:pStyle w:val="Tabletext"/>
            </w:pPr>
          </w:p>
        </w:tc>
        <w:tc>
          <w:tcPr>
            <w:tcW w:w="3576" w:type="dxa"/>
            <w:vAlign w:val="center"/>
          </w:tcPr>
          <w:p w14:paraId="4C3E7988" w14:textId="77777777" w:rsidR="00DB1A94" w:rsidRPr="00093294" w:rsidRDefault="00DB1A94" w:rsidP="00914E26">
            <w:pPr>
              <w:pStyle w:val="Tabletext"/>
            </w:pPr>
          </w:p>
        </w:tc>
        <w:tc>
          <w:tcPr>
            <w:tcW w:w="5001" w:type="dxa"/>
            <w:vAlign w:val="center"/>
          </w:tcPr>
          <w:p w14:paraId="13C9345F" w14:textId="77777777" w:rsidR="00DB1A94" w:rsidRPr="00093294" w:rsidRDefault="00DB1A94" w:rsidP="00914E26">
            <w:pPr>
              <w:pStyle w:val="Tabletext"/>
            </w:pPr>
          </w:p>
        </w:tc>
      </w:tr>
    </w:tbl>
    <w:p w14:paraId="528BB153" w14:textId="77777777" w:rsidR="00914E26" w:rsidRPr="00093294" w:rsidRDefault="00914E26" w:rsidP="00D74AE1"/>
    <w:p w14:paraId="541E9FFB" w14:textId="77777777" w:rsidR="005E4659" w:rsidRPr="00093294" w:rsidRDefault="005E4659" w:rsidP="00914E26">
      <w:pPr>
        <w:spacing w:after="200" w:line="276" w:lineRule="auto"/>
        <w:sectPr w:rsidR="005E4659" w:rsidRPr="00093294" w:rsidSect="00F00376">
          <w:headerReference w:type="default" r:id="rId17"/>
          <w:footerReference w:type="default" r:id="rId18"/>
          <w:pgSz w:w="11906" w:h="16838" w:code="9"/>
          <w:pgMar w:top="567" w:right="794" w:bottom="567" w:left="907" w:header="567" w:footer="567" w:gutter="0"/>
          <w:cols w:space="708"/>
          <w:docGrid w:linePitch="360"/>
        </w:sectPr>
      </w:pPr>
    </w:p>
    <w:p w14:paraId="61E1159E" w14:textId="77777777" w:rsidR="00F830F3"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F830F3" w:rsidRPr="007B68D3">
        <w:t>PART 1</w:t>
      </w:r>
      <w:r w:rsidR="00F830F3">
        <w:t xml:space="preserve"> - </w:t>
      </w:r>
      <w:r w:rsidR="00F830F3" w:rsidRPr="007B68D3">
        <w:t>COURSE OVERVIEW</w:t>
      </w:r>
      <w:r w:rsidR="00F830F3">
        <w:tab/>
      </w:r>
      <w:r w:rsidR="00F830F3">
        <w:fldChar w:fldCharType="begin"/>
      </w:r>
      <w:r w:rsidR="00F830F3">
        <w:instrText xml:space="preserve"> PAGEREF _Toc448767693 \h </w:instrText>
      </w:r>
      <w:r w:rsidR="00F830F3">
        <w:fldChar w:fldCharType="separate"/>
      </w:r>
      <w:r w:rsidR="00C139AE">
        <w:t>6</w:t>
      </w:r>
      <w:r w:rsidR="00F830F3">
        <w:fldChar w:fldCharType="end"/>
      </w:r>
    </w:p>
    <w:p w14:paraId="1307326E" w14:textId="77777777" w:rsidR="00F830F3" w:rsidRDefault="00F830F3">
      <w:pPr>
        <w:pStyle w:val="TOC1"/>
        <w:rPr>
          <w:rFonts w:eastAsiaTheme="minorEastAsia"/>
          <w:b w:val="0"/>
          <w:color w:val="auto"/>
          <w:sz w:val="24"/>
          <w:szCs w:val="24"/>
          <w:lang w:val="en-US"/>
        </w:rPr>
      </w:pPr>
      <w:r w:rsidRPr="007B68D3">
        <w:t>1.</w:t>
      </w:r>
      <w:r>
        <w:rPr>
          <w:rFonts w:eastAsiaTheme="minorEastAsia"/>
          <w:b w:val="0"/>
          <w:color w:val="auto"/>
          <w:sz w:val="24"/>
          <w:szCs w:val="24"/>
          <w:lang w:val="en-US"/>
        </w:rPr>
        <w:tab/>
      </w:r>
      <w:r w:rsidRPr="007B68D3">
        <w:t>SCOPE</w:t>
      </w:r>
      <w:r>
        <w:tab/>
      </w:r>
      <w:r>
        <w:fldChar w:fldCharType="begin"/>
      </w:r>
      <w:r>
        <w:instrText xml:space="preserve"> PAGEREF _Toc448767694 \h </w:instrText>
      </w:r>
      <w:r>
        <w:fldChar w:fldCharType="separate"/>
      </w:r>
      <w:r w:rsidR="00C139AE">
        <w:t>6</w:t>
      </w:r>
      <w:r>
        <w:fldChar w:fldCharType="end"/>
      </w:r>
    </w:p>
    <w:p w14:paraId="16266C3F" w14:textId="77777777" w:rsidR="00F830F3" w:rsidRDefault="00F830F3">
      <w:pPr>
        <w:pStyle w:val="TOC1"/>
        <w:rPr>
          <w:rFonts w:eastAsiaTheme="minorEastAsia"/>
          <w:b w:val="0"/>
          <w:color w:val="auto"/>
          <w:sz w:val="24"/>
          <w:szCs w:val="24"/>
          <w:lang w:val="en-US"/>
        </w:rPr>
      </w:pPr>
      <w:r w:rsidRPr="007B68D3">
        <w:t>2.</w:t>
      </w:r>
      <w:r>
        <w:rPr>
          <w:rFonts w:eastAsiaTheme="minorEastAsia"/>
          <w:b w:val="0"/>
          <w:color w:val="auto"/>
          <w:sz w:val="24"/>
          <w:szCs w:val="24"/>
          <w:lang w:val="en-US"/>
        </w:rPr>
        <w:tab/>
      </w:r>
      <w:r>
        <w:t>OBJECTIVE</w:t>
      </w:r>
      <w:r>
        <w:tab/>
      </w:r>
      <w:r>
        <w:fldChar w:fldCharType="begin"/>
      </w:r>
      <w:r>
        <w:instrText xml:space="preserve"> PAGEREF _Toc448767695 \h </w:instrText>
      </w:r>
      <w:r>
        <w:fldChar w:fldCharType="separate"/>
      </w:r>
      <w:r w:rsidR="00C139AE">
        <w:t>6</w:t>
      </w:r>
      <w:r>
        <w:fldChar w:fldCharType="end"/>
      </w:r>
    </w:p>
    <w:p w14:paraId="5B136EE6" w14:textId="77777777" w:rsidR="00F830F3" w:rsidRDefault="00F830F3">
      <w:pPr>
        <w:pStyle w:val="TOC1"/>
        <w:rPr>
          <w:rFonts w:eastAsiaTheme="minorEastAsia"/>
          <w:b w:val="0"/>
          <w:color w:val="auto"/>
          <w:sz w:val="24"/>
          <w:szCs w:val="24"/>
          <w:lang w:val="en-US"/>
        </w:rPr>
      </w:pPr>
      <w:r w:rsidRPr="007B68D3">
        <w:t>3.</w:t>
      </w:r>
      <w:r>
        <w:rPr>
          <w:rFonts w:eastAsiaTheme="minorEastAsia"/>
          <w:b w:val="0"/>
          <w:color w:val="auto"/>
          <w:sz w:val="24"/>
          <w:szCs w:val="24"/>
          <w:lang w:val="en-US"/>
        </w:rPr>
        <w:tab/>
      </w:r>
      <w:r w:rsidRPr="007B68D3">
        <w:t>COURSE OUTLINE</w:t>
      </w:r>
      <w:r>
        <w:tab/>
      </w:r>
      <w:r>
        <w:fldChar w:fldCharType="begin"/>
      </w:r>
      <w:r>
        <w:instrText xml:space="preserve"> PAGEREF _Toc448767696 \h </w:instrText>
      </w:r>
      <w:r>
        <w:fldChar w:fldCharType="separate"/>
      </w:r>
      <w:r w:rsidR="00C139AE">
        <w:t>6</w:t>
      </w:r>
      <w:r>
        <w:fldChar w:fldCharType="end"/>
      </w:r>
    </w:p>
    <w:p w14:paraId="1392485F" w14:textId="77777777" w:rsidR="00F830F3" w:rsidRDefault="00F830F3">
      <w:pPr>
        <w:pStyle w:val="TOC1"/>
        <w:rPr>
          <w:rFonts w:eastAsiaTheme="minorEastAsia"/>
          <w:b w:val="0"/>
          <w:color w:val="auto"/>
          <w:sz w:val="24"/>
          <w:szCs w:val="24"/>
          <w:lang w:val="en-US"/>
        </w:rPr>
      </w:pPr>
      <w:r w:rsidRPr="007B68D3">
        <w:t>4.</w:t>
      </w:r>
      <w:r>
        <w:rPr>
          <w:rFonts w:eastAsiaTheme="minorEastAsia"/>
          <w:b w:val="0"/>
          <w:color w:val="auto"/>
          <w:sz w:val="24"/>
          <w:szCs w:val="24"/>
          <w:lang w:val="en-US"/>
        </w:rPr>
        <w:tab/>
      </w:r>
      <w:r w:rsidRPr="007B68D3">
        <w:t>TEACHING MODULES</w:t>
      </w:r>
      <w:r>
        <w:tab/>
      </w:r>
      <w:r>
        <w:fldChar w:fldCharType="begin"/>
      </w:r>
      <w:r>
        <w:instrText xml:space="preserve"> PAGEREF _Toc448767697 \h </w:instrText>
      </w:r>
      <w:r>
        <w:fldChar w:fldCharType="separate"/>
      </w:r>
      <w:r w:rsidR="00C139AE">
        <w:t>6</w:t>
      </w:r>
      <w:r>
        <w:fldChar w:fldCharType="end"/>
      </w:r>
    </w:p>
    <w:p w14:paraId="6DEF1DAE" w14:textId="77777777" w:rsidR="00F830F3" w:rsidRDefault="00F830F3">
      <w:pPr>
        <w:pStyle w:val="TOC1"/>
        <w:rPr>
          <w:rFonts w:eastAsiaTheme="minorEastAsia"/>
          <w:b w:val="0"/>
          <w:color w:val="auto"/>
          <w:sz w:val="24"/>
          <w:szCs w:val="24"/>
          <w:lang w:val="en-US"/>
        </w:rPr>
      </w:pPr>
      <w:r w:rsidRPr="007B68D3">
        <w:t>5.</w:t>
      </w:r>
      <w:r>
        <w:rPr>
          <w:rFonts w:eastAsiaTheme="minorEastAsia"/>
          <w:b w:val="0"/>
          <w:color w:val="auto"/>
          <w:sz w:val="24"/>
          <w:szCs w:val="24"/>
          <w:lang w:val="en-US"/>
        </w:rPr>
        <w:tab/>
      </w:r>
      <w:r w:rsidRPr="007B68D3">
        <w:t>SPECIFIC COURSE RELATED TEACHING AIDS</w:t>
      </w:r>
      <w:r>
        <w:tab/>
      </w:r>
      <w:r>
        <w:fldChar w:fldCharType="begin"/>
      </w:r>
      <w:r>
        <w:instrText xml:space="preserve"> PAGEREF _Toc448767698 \h </w:instrText>
      </w:r>
      <w:r>
        <w:fldChar w:fldCharType="separate"/>
      </w:r>
      <w:r w:rsidR="00C139AE">
        <w:t>7</w:t>
      </w:r>
      <w:r>
        <w:fldChar w:fldCharType="end"/>
      </w:r>
    </w:p>
    <w:p w14:paraId="09528CC2" w14:textId="77777777" w:rsidR="00F830F3" w:rsidRDefault="00F830F3">
      <w:pPr>
        <w:pStyle w:val="TOC1"/>
        <w:rPr>
          <w:rFonts w:eastAsiaTheme="minorEastAsia"/>
          <w:b w:val="0"/>
          <w:color w:val="auto"/>
          <w:sz w:val="24"/>
          <w:szCs w:val="24"/>
          <w:lang w:val="en-US"/>
        </w:rPr>
      </w:pPr>
      <w:r w:rsidRPr="007B68D3">
        <w:t>6.</w:t>
      </w:r>
      <w:r>
        <w:rPr>
          <w:rFonts w:eastAsiaTheme="minorEastAsia"/>
          <w:b w:val="0"/>
          <w:color w:val="auto"/>
          <w:sz w:val="24"/>
          <w:szCs w:val="24"/>
          <w:lang w:val="en-US"/>
        </w:rPr>
        <w:tab/>
      </w:r>
      <w:r w:rsidRPr="007B68D3">
        <w:t>ACRONYMS</w:t>
      </w:r>
      <w:r>
        <w:tab/>
      </w:r>
      <w:r>
        <w:fldChar w:fldCharType="begin"/>
      </w:r>
      <w:r>
        <w:instrText xml:space="preserve"> PAGEREF _Toc448767699 \h </w:instrText>
      </w:r>
      <w:r>
        <w:fldChar w:fldCharType="separate"/>
      </w:r>
      <w:r w:rsidR="00C139AE">
        <w:t>7</w:t>
      </w:r>
      <w:r>
        <w:fldChar w:fldCharType="end"/>
      </w:r>
    </w:p>
    <w:p w14:paraId="3EEE9B5C" w14:textId="77777777" w:rsidR="00F830F3" w:rsidRDefault="00F830F3">
      <w:pPr>
        <w:pStyle w:val="TOC1"/>
        <w:rPr>
          <w:rFonts w:eastAsiaTheme="minorEastAsia"/>
          <w:b w:val="0"/>
          <w:color w:val="auto"/>
          <w:sz w:val="24"/>
          <w:szCs w:val="24"/>
          <w:lang w:val="en-US"/>
        </w:rPr>
      </w:pPr>
      <w:r w:rsidRPr="007B68D3">
        <w:t>7.</w:t>
      </w:r>
      <w:r>
        <w:rPr>
          <w:rFonts w:eastAsiaTheme="minorEastAsia"/>
          <w:b w:val="0"/>
          <w:color w:val="auto"/>
          <w:sz w:val="24"/>
          <w:szCs w:val="24"/>
          <w:lang w:val="en-US"/>
        </w:rPr>
        <w:tab/>
      </w:r>
      <w:r>
        <w:t>Definitions</w:t>
      </w:r>
      <w:r>
        <w:tab/>
      </w:r>
      <w:r>
        <w:fldChar w:fldCharType="begin"/>
      </w:r>
      <w:r>
        <w:instrText xml:space="preserve"> PAGEREF _Toc448767700 \h </w:instrText>
      </w:r>
      <w:r>
        <w:fldChar w:fldCharType="separate"/>
      </w:r>
      <w:r w:rsidR="00C139AE">
        <w:t>7</w:t>
      </w:r>
      <w:r>
        <w:fldChar w:fldCharType="end"/>
      </w:r>
    </w:p>
    <w:p w14:paraId="62CAEAB1" w14:textId="77777777" w:rsidR="00F830F3" w:rsidRDefault="00F830F3">
      <w:pPr>
        <w:pStyle w:val="TOC1"/>
        <w:rPr>
          <w:rFonts w:eastAsiaTheme="minorEastAsia"/>
          <w:b w:val="0"/>
          <w:color w:val="auto"/>
          <w:sz w:val="24"/>
          <w:szCs w:val="24"/>
          <w:lang w:val="en-US"/>
        </w:rPr>
      </w:pPr>
      <w:r w:rsidRPr="007B68D3">
        <w:t>8.</w:t>
      </w:r>
      <w:r>
        <w:rPr>
          <w:rFonts w:eastAsiaTheme="minorEastAsia"/>
          <w:b w:val="0"/>
          <w:color w:val="auto"/>
          <w:sz w:val="24"/>
          <w:szCs w:val="24"/>
          <w:lang w:val="en-US"/>
        </w:rPr>
        <w:tab/>
      </w:r>
      <w:r w:rsidRPr="007B68D3">
        <w:t>REFERENCES</w:t>
      </w:r>
      <w:r>
        <w:tab/>
      </w:r>
      <w:r>
        <w:fldChar w:fldCharType="begin"/>
      </w:r>
      <w:r>
        <w:instrText xml:space="preserve"> PAGEREF _Toc448767701 \h </w:instrText>
      </w:r>
      <w:r>
        <w:fldChar w:fldCharType="separate"/>
      </w:r>
      <w:r w:rsidR="00C139AE">
        <w:t>7</w:t>
      </w:r>
      <w:r>
        <w:fldChar w:fldCharType="end"/>
      </w:r>
    </w:p>
    <w:p w14:paraId="1D9A7313" w14:textId="77777777" w:rsidR="00F830F3" w:rsidRDefault="00F830F3">
      <w:pPr>
        <w:pStyle w:val="TOC1"/>
        <w:rPr>
          <w:rFonts w:eastAsiaTheme="minorEastAsia"/>
          <w:b w:val="0"/>
          <w:color w:val="auto"/>
          <w:sz w:val="24"/>
          <w:szCs w:val="24"/>
          <w:lang w:val="en-US"/>
        </w:rPr>
      </w:pPr>
      <w:r w:rsidRPr="007B68D3">
        <w:t>PART 2</w:t>
      </w:r>
      <w:r>
        <w:t xml:space="preserve"> – TEACHING MODULES</w:t>
      </w:r>
      <w:r>
        <w:tab/>
      </w:r>
      <w:r>
        <w:fldChar w:fldCharType="begin"/>
      </w:r>
      <w:r>
        <w:instrText xml:space="preserve"> PAGEREF _Toc448767702 \h </w:instrText>
      </w:r>
      <w:r>
        <w:fldChar w:fldCharType="separate"/>
      </w:r>
      <w:r w:rsidR="00C139AE">
        <w:t>9</w:t>
      </w:r>
      <w:r>
        <w:fldChar w:fldCharType="end"/>
      </w:r>
    </w:p>
    <w:p w14:paraId="493D7386" w14:textId="77777777" w:rsidR="00F830F3" w:rsidRDefault="00F830F3">
      <w:pPr>
        <w:pStyle w:val="TOC1"/>
        <w:rPr>
          <w:rFonts w:eastAsiaTheme="minorEastAsia"/>
          <w:b w:val="0"/>
          <w:color w:val="auto"/>
          <w:sz w:val="24"/>
          <w:szCs w:val="24"/>
          <w:lang w:val="en-US"/>
        </w:rPr>
      </w:pPr>
      <w:r w:rsidRPr="007B68D3">
        <w:t>1.</w:t>
      </w:r>
      <w:r>
        <w:rPr>
          <w:rFonts w:eastAsiaTheme="minorEastAsia"/>
          <w:b w:val="0"/>
          <w:color w:val="auto"/>
          <w:sz w:val="24"/>
          <w:szCs w:val="24"/>
          <w:lang w:val="en-US"/>
        </w:rPr>
        <w:tab/>
      </w:r>
      <w:r w:rsidRPr="007B68D3">
        <w:t>MODULE 1 – HEALTH AND SAFETY</w:t>
      </w:r>
      <w:r>
        <w:tab/>
      </w:r>
      <w:r>
        <w:fldChar w:fldCharType="begin"/>
      </w:r>
      <w:r>
        <w:instrText xml:space="preserve"> PAGEREF _Toc448767703 \h </w:instrText>
      </w:r>
      <w:r>
        <w:fldChar w:fldCharType="separate"/>
      </w:r>
      <w:r w:rsidR="00C139AE">
        <w:t>9</w:t>
      </w:r>
      <w:r>
        <w:fldChar w:fldCharType="end"/>
      </w:r>
    </w:p>
    <w:p w14:paraId="5585AA6E" w14:textId="77777777" w:rsidR="00F830F3" w:rsidRDefault="00F830F3">
      <w:pPr>
        <w:pStyle w:val="TOC2"/>
        <w:rPr>
          <w:rFonts w:eastAsiaTheme="minorEastAsia"/>
          <w:color w:val="auto"/>
          <w:sz w:val="24"/>
          <w:szCs w:val="24"/>
          <w:lang w:val="en-US"/>
        </w:rPr>
      </w:pPr>
      <w:r w:rsidRPr="007B68D3">
        <w:t>1.1.</w:t>
      </w:r>
      <w:r>
        <w:rPr>
          <w:rFonts w:eastAsiaTheme="minorEastAsia"/>
          <w:color w:val="auto"/>
          <w:sz w:val="24"/>
          <w:szCs w:val="24"/>
          <w:lang w:val="en-US"/>
        </w:rPr>
        <w:tab/>
      </w:r>
      <w:r>
        <w:t>Scope</w:t>
      </w:r>
      <w:r>
        <w:tab/>
      </w:r>
      <w:r>
        <w:fldChar w:fldCharType="begin"/>
      </w:r>
      <w:r>
        <w:instrText xml:space="preserve"> PAGEREF _Toc448767704 \h </w:instrText>
      </w:r>
      <w:r>
        <w:fldChar w:fldCharType="separate"/>
      </w:r>
      <w:r w:rsidR="00C139AE">
        <w:t>9</w:t>
      </w:r>
      <w:r>
        <w:fldChar w:fldCharType="end"/>
      </w:r>
    </w:p>
    <w:p w14:paraId="03E81422" w14:textId="77777777" w:rsidR="00F830F3" w:rsidRDefault="00F830F3">
      <w:pPr>
        <w:pStyle w:val="TOC2"/>
        <w:rPr>
          <w:rFonts w:eastAsiaTheme="minorEastAsia"/>
          <w:color w:val="auto"/>
          <w:sz w:val="24"/>
          <w:szCs w:val="24"/>
          <w:lang w:val="en-US"/>
        </w:rPr>
      </w:pPr>
      <w:r w:rsidRPr="007B68D3">
        <w:t>1.2.</w:t>
      </w:r>
      <w:r>
        <w:rPr>
          <w:rFonts w:eastAsiaTheme="minorEastAsia"/>
          <w:color w:val="auto"/>
          <w:sz w:val="24"/>
          <w:szCs w:val="24"/>
          <w:lang w:val="en-US"/>
        </w:rPr>
        <w:tab/>
      </w:r>
      <w:r>
        <w:t>Learning Objective</w:t>
      </w:r>
      <w:r>
        <w:tab/>
      </w:r>
      <w:r>
        <w:fldChar w:fldCharType="begin"/>
      </w:r>
      <w:r>
        <w:instrText xml:space="preserve"> PAGEREF _Toc448767705 \h </w:instrText>
      </w:r>
      <w:r>
        <w:fldChar w:fldCharType="separate"/>
      </w:r>
      <w:r w:rsidR="00C139AE">
        <w:t>9</w:t>
      </w:r>
      <w:r>
        <w:fldChar w:fldCharType="end"/>
      </w:r>
    </w:p>
    <w:p w14:paraId="79590B7A" w14:textId="77777777" w:rsidR="00F830F3" w:rsidRDefault="00F830F3">
      <w:pPr>
        <w:pStyle w:val="TOC2"/>
        <w:rPr>
          <w:rFonts w:eastAsiaTheme="minorEastAsia"/>
          <w:color w:val="auto"/>
          <w:sz w:val="24"/>
          <w:szCs w:val="24"/>
          <w:lang w:val="en-US"/>
        </w:rPr>
      </w:pPr>
      <w:r w:rsidRPr="007B68D3">
        <w:t>1.3.</w:t>
      </w:r>
      <w:r>
        <w:rPr>
          <w:rFonts w:eastAsiaTheme="minorEastAsia"/>
          <w:color w:val="auto"/>
          <w:sz w:val="24"/>
          <w:szCs w:val="24"/>
          <w:lang w:val="en-US"/>
        </w:rPr>
        <w:tab/>
      </w:r>
      <w:r>
        <w:t>Syllabus</w:t>
      </w:r>
      <w:r>
        <w:tab/>
      </w:r>
      <w:r>
        <w:fldChar w:fldCharType="begin"/>
      </w:r>
      <w:r>
        <w:instrText xml:space="preserve"> PAGEREF _Toc448767706 \h </w:instrText>
      </w:r>
      <w:r>
        <w:fldChar w:fldCharType="separate"/>
      </w:r>
      <w:r w:rsidR="00C139AE">
        <w:t>9</w:t>
      </w:r>
      <w:r>
        <w:fldChar w:fldCharType="end"/>
      </w:r>
    </w:p>
    <w:p w14:paraId="681A5130"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1.3.1.</w:t>
      </w:r>
      <w:r>
        <w:rPr>
          <w:rFonts w:eastAsiaTheme="minorEastAsia"/>
          <w:noProof/>
          <w:sz w:val="24"/>
          <w:szCs w:val="24"/>
          <w:lang w:val="en-US"/>
        </w:rPr>
        <w:tab/>
      </w:r>
      <w:r>
        <w:rPr>
          <w:noProof/>
        </w:rPr>
        <w:t>Lesson 1 - Health and Safety</w:t>
      </w:r>
      <w:r>
        <w:rPr>
          <w:noProof/>
        </w:rPr>
        <w:tab/>
      </w:r>
      <w:r>
        <w:rPr>
          <w:noProof/>
        </w:rPr>
        <w:fldChar w:fldCharType="begin"/>
      </w:r>
      <w:r>
        <w:rPr>
          <w:noProof/>
        </w:rPr>
        <w:instrText xml:space="preserve"> PAGEREF _Toc448767707 \h </w:instrText>
      </w:r>
      <w:r>
        <w:rPr>
          <w:noProof/>
        </w:rPr>
      </w:r>
      <w:r>
        <w:rPr>
          <w:noProof/>
        </w:rPr>
        <w:fldChar w:fldCharType="separate"/>
      </w:r>
      <w:r w:rsidR="00C139AE">
        <w:rPr>
          <w:noProof/>
        </w:rPr>
        <w:t>9</w:t>
      </w:r>
      <w:r>
        <w:rPr>
          <w:noProof/>
        </w:rPr>
        <w:fldChar w:fldCharType="end"/>
      </w:r>
    </w:p>
    <w:p w14:paraId="54A980AB" w14:textId="77777777" w:rsidR="00F830F3" w:rsidRDefault="00F830F3">
      <w:pPr>
        <w:pStyle w:val="TOC1"/>
        <w:rPr>
          <w:rFonts w:eastAsiaTheme="minorEastAsia"/>
          <w:b w:val="0"/>
          <w:color w:val="auto"/>
          <w:sz w:val="24"/>
          <w:szCs w:val="24"/>
          <w:lang w:val="en-US"/>
        </w:rPr>
      </w:pPr>
      <w:r w:rsidRPr="007B68D3">
        <w:t>2.</w:t>
      </w:r>
      <w:r>
        <w:rPr>
          <w:rFonts w:eastAsiaTheme="minorEastAsia"/>
          <w:b w:val="0"/>
          <w:color w:val="auto"/>
          <w:sz w:val="24"/>
          <w:szCs w:val="24"/>
          <w:lang w:val="en-US"/>
        </w:rPr>
        <w:tab/>
      </w:r>
      <w:r w:rsidRPr="007B68D3">
        <w:t>MODULE 2 – TYPES OF PLASTIC BUOYS</w:t>
      </w:r>
      <w:r>
        <w:tab/>
      </w:r>
      <w:r>
        <w:fldChar w:fldCharType="begin"/>
      </w:r>
      <w:r>
        <w:instrText xml:space="preserve"> PAGEREF _Toc448767708 \h </w:instrText>
      </w:r>
      <w:r>
        <w:fldChar w:fldCharType="separate"/>
      </w:r>
      <w:r w:rsidR="00C139AE">
        <w:t>9</w:t>
      </w:r>
      <w:r>
        <w:fldChar w:fldCharType="end"/>
      </w:r>
    </w:p>
    <w:p w14:paraId="05B9FEFC" w14:textId="77777777" w:rsidR="00F830F3" w:rsidRDefault="00F830F3">
      <w:pPr>
        <w:pStyle w:val="TOC2"/>
        <w:rPr>
          <w:rFonts w:eastAsiaTheme="minorEastAsia"/>
          <w:color w:val="auto"/>
          <w:sz w:val="24"/>
          <w:szCs w:val="24"/>
          <w:lang w:val="en-US"/>
        </w:rPr>
      </w:pPr>
      <w:r w:rsidRPr="007B68D3">
        <w:t>2.1.</w:t>
      </w:r>
      <w:r>
        <w:rPr>
          <w:rFonts w:eastAsiaTheme="minorEastAsia"/>
          <w:color w:val="auto"/>
          <w:sz w:val="24"/>
          <w:szCs w:val="24"/>
          <w:lang w:val="en-US"/>
        </w:rPr>
        <w:tab/>
      </w:r>
      <w:r>
        <w:t>Scope</w:t>
      </w:r>
      <w:r>
        <w:tab/>
      </w:r>
      <w:r>
        <w:fldChar w:fldCharType="begin"/>
      </w:r>
      <w:r>
        <w:instrText xml:space="preserve"> PAGEREF _Toc448767709 \h </w:instrText>
      </w:r>
      <w:r>
        <w:fldChar w:fldCharType="separate"/>
      </w:r>
      <w:r w:rsidR="00C139AE">
        <w:t>9</w:t>
      </w:r>
      <w:r>
        <w:fldChar w:fldCharType="end"/>
      </w:r>
    </w:p>
    <w:p w14:paraId="4B77BB60" w14:textId="77777777" w:rsidR="00F830F3" w:rsidRDefault="00F830F3">
      <w:pPr>
        <w:pStyle w:val="TOC2"/>
        <w:rPr>
          <w:rFonts w:eastAsiaTheme="minorEastAsia"/>
          <w:color w:val="auto"/>
          <w:sz w:val="24"/>
          <w:szCs w:val="24"/>
          <w:lang w:val="en-US"/>
        </w:rPr>
      </w:pPr>
      <w:r w:rsidRPr="007B68D3">
        <w:t>2.2.</w:t>
      </w:r>
      <w:r>
        <w:rPr>
          <w:rFonts w:eastAsiaTheme="minorEastAsia"/>
          <w:color w:val="auto"/>
          <w:sz w:val="24"/>
          <w:szCs w:val="24"/>
          <w:lang w:val="en-US"/>
        </w:rPr>
        <w:tab/>
      </w:r>
      <w:r>
        <w:t>Learning Objective</w:t>
      </w:r>
      <w:r>
        <w:tab/>
      </w:r>
      <w:r>
        <w:fldChar w:fldCharType="begin"/>
      </w:r>
      <w:r>
        <w:instrText xml:space="preserve"> PAGEREF _Toc448767710 \h </w:instrText>
      </w:r>
      <w:r>
        <w:fldChar w:fldCharType="separate"/>
      </w:r>
      <w:r w:rsidR="00C139AE">
        <w:t>9</w:t>
      </w:r>
      <w:r>
        <w:fldChar w:fldCharType="end"/>
      </w:r>
    </w:p>
    <w:p w14:paraId="4B5C23B2" w14:textId="77777777" w:rsidR="00F830F3" w:rsidRDefault="00F830F3">
      <w:pPr>
        <w:pStyle w:val="TOC2"/>
        <w:rPr>
          <w:rFonts w:eastAsiaTheme="minorEastAsia"/>
          <w:color w:val="auto"/>
          <w:sz w:val="24"/>
          <w:szCs w:val="24"/>
          <w:lang w:val="en-US"/>
        </w:rPr>
      </w:pPr>
      <w:r w:rsidRPr="007B68D3">
        <w:t>2.3.</w:t>
      </w:r>
      <w:r>
        <w:rPr>
          <w:rFonts w:eastAsiaTheme="minorEastAsia"/>
          <w:color w:val="auto"/>
          <w:sz w:val="24"/>
          <w:szCs w:val="24"/>
          <w:lang w:val="en-US"/>
        </w:rPr>
        <w:tab/>
      </w:r>
      <w:r>
        <w:t>Syllabus</w:t>
      </w:r>
      <w:r>
        <w:tab/>
      </w:r>
      <w:r>
        <w:fldChar w:fldCharType="begin"/>
      </w:r>
      <w:r>
        <w:instrText xml:space="preserve"> PAGEREF _Toc448767711 \h </w:instrText>
      </w:r>
      <w:r>
        <w:fldChar w:fldCharType="separate"/>
      </w:r>
      <w:r w:rsidR="00C139AE">
        <w:t>9</w:t>
      </w:r>
      <w:r>
        <w:fldChar w:fldCharType="end"/>
      </w:r>
    </w:p>
    <w:p w14:paraId="28D24AFE"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2.3.1.</w:t>
      </w:r>
      <w:r>
        <w:rPr>
          <w:rFonts w:eastAsiaTheme="minorEastAsia"/>
          <w:noProof/>
          <w:sz w:val="24"/>
          <w:szCs w:val="24"/>
          <w:lang w:val="en-US"/>
        </w:rPr>
        <w:tab/>
      </w:r>
      <w:r>
        <w:rPr>
          <w:noProof/>
        </w:rPr>
        <w:t>Lesson 1 - Types of Plastic Buoys</w:t>
      </w:r>
      <w:r>
        <w:rPr>
          <w:noProof/>
        </w:rPr>
        <w:tab/>
      </w:r>
      <w:r>
        <w:rPr>
          <w:noProof/>
        </w:rPr>
        <w:fldChar w:fldCharType="begin"/>
      </w:r>
      <w:r>
        <w:rPr>
          <w:noProof/>
        </w:rPr>
        <w:instrText xml:space="preserve"> PAGEREF _Toc448767712 \h </w:instrText>
      </w:r>
      <w:r>
        <w:rPr>
          <w:noProof/>
        </w:rPr>
      </w:r>
      <w:r>
        <w:rPr>
          <w:noProof/>
        </w:rPr>
        <w:fldChar w:fldCharType="separate"/>
      </w:r>
      <w:r w:rsidR="00C139AE">
        <w:rPr>
          <w:noProof/>
        </w:rPr>
        <w:t>9</w:t>
      </w:r>
      <w:r>
        <w:rPr>
          <w:noProof/>
        </w:rPr>
        <w:fldChar w:fldCharType="end"/>
      </w:r>
    </w:p>
    <w:p w14:paraId="2693B842" w14:textId="77777777" w:rsidR="00F830F3" w:rsidRDefault="00F830F3">
      <w:pPr>
        <w:pStyle w:val="TOC1"/>
        <w:rPr>
          <w:rFonts w:eastAsiaTheme="minorEastAsia"/>
          <w:b w:val="0"/>
          <w:color w:val="auto"/>
          <w:sz w:val="24"/>
          <w:szCs w:val="24"/>
          <w:lang w:val="en-US"/>
        </w:rPr>
      </w:pPr>
      <w:r w:rsidRPr="007B68D3">
        <w:t>3.</w:t>
      </w:r>
      <w:r>
        <w:rPr>
          <w:rFonts w:eastAsiaTheme="minorEastAsia"/>
          <w:b w:val="0"/>
          <w:color w:val="auto"/>
          <w:sz w:val="24"/>
          <w:szCs w:val="24"/>
          <w:lang w:val="en-US"/>
        </w:rPr>
        <w:tab/>
      </w:r>
      <w:r w:rsidRPr="007B68D3">
        <w:t>MODULE 3 – AFLOAT MAINTENANCE</w:t>
      </w:r>
      <w:r>
        <w:tab/>
      </w:r>
      <w:r>
        <w:fldChar w:fldCharType="begin"/>
      </w:r>
      <w:r>
        <w:instrText xml:space="preserve"> PAGEREF _Toc448767713 \h </w:instrText>
      </w:r>
      <w:r>
        <w:fldChar w:fldCharType="separate"/>
      </w:r>
      <w:r w:rsidR="00C139AE">
        <w:t>10</w:t>
      </w:r>
      <w:r>
        <w:fldChar w:fldCharType="end"/>
      </w:r>
    </w:p>
    <w:p w14:paraId="0C10887B" w14:textId="77777777" w:rsidR="00F830F3" w:rsidRDefault="00F830F3">
      <w:pPr>
        <w:pStyle w:val="TOC2"/>
        <w:rPr>
          <w:rFonts w:eastAsiaTheme="minorEastAsia"/>
          <w:color w:val="auto"/>
          <w:sz w:val="24"/>
          <w:szCs w:val="24"/>
          <w:lang w:val="en-US"/>
        </w:rPr>
      </w:pPr>
      <w:r w:rsidRPr="007B68D3">
        <w:t>3.1.</w:t>
      </w:r>
      <w:r>
        <w:rPr>
          <w:rFonts w:eastAsiaTheme="minorEastAsia"/>
          <w:color w:val="auto"/>
          <w:sz w:val="24"/>
          <w:szCs w:val="24"/>
          <w:lang w:val="en-US"/>
        </w:rPr>
        <w:tab/>
      </w:r>
      <w:r>
        <w:t>Scope</w:t>
      </w:r>
      <w:r>
        <w:tab/>
      </w:r>
      <w:r>
        <w:fldChar w:fldCharType="begin"/>
      </w:r>
      <w:r>
        <w:instrText xml:space="preserve"> PAGEREF _Toc448767714 \h </w:instrText>
      </w:r>
      <w:r>
        <w:fldChar w:fldCharType="separate"/>
      </w:r>
      <w:r w:rsidR="00C139AE">
        <w:t>10</w:t>
      </w:r>
      <w:r>
        <w:fldChar w:fldCharType="end"/>
      </w:r>
    </w:p>
    <w:p w14:paraId="71509B9D" w14:textId="77777777" w:rsidR="00F830F3" w:rsidRDefault="00F830F3">
      <w:pPr>
        <w:pStyle w:val="TOC2"/>
        <w:rPr>
          <w:rFonts w:eastAsiaTheme="minorEastAsia"/>
          <w:color w:val="auto"/>
          <w:sz w:val="24"/>
          <w:szCs w:val="24"/>
          <w:lang w:val="en-US"/>
        </w:rPr>
      </w:pPr>
      <w:r w:rsidRPr="007B68D3">
        <w:t>3.2.</w:t>
      </w:r>
      <w:r>
        <w:rPr>
          <w:rFonts w:eastAsiaTheme="minorEastAsia"/>
          <w:color w:val="auto"/>
          <w:sz w:val="24"/>
          <w:szCs w:val="24"/>
          <w:lang w:val="en-US"/>
        </w:rPr>
        <w:tab/>
      </w:r>
      <w:r>
        <w:t>Learning Objective</w:t>
      </w:r>
      <w:r>
        <w:tab/>
      </w:r>
      <w:r>
        <w:fldChar w:fldCharType="begin"/>
      </w:r>
      <w:r>
        <w:instrText xml:space="preserve"> PAGEREF _Toc448767715 \h </w:instrText>
      </w:r>
      <w:r>
        <w:fldChar w:fldCharType="separate"/>
      </w:r>
      <w:r w:rsidR="00C139AE">
        <w:t>10</w:t>
      </w:r>
      <w:r>
        <w:fldChar w:fldCharType="end"/>
      </w:r>
    </w:p>
    <w:p w14:paraId="3C6EDA6F" w14:textId="77777777" w:rsidR="00F830F3" w:rsidRDefault="00F830F3">
      <w:pPr>
        <w:pStyle w:val="TOC2"/>
        <w:rPr>
          <w:rFonts w:eastAsiaTheme="minorEastAsia"/>
          <w:color w:val="auto"/>
          <w:sz w:val="24"/>
          <w:szCs w:val="24"/>
          <w:lang w:val="en-US"/>
        </w:rPr>
      </w:pPr>
      <w:r w:rsidRPr="007B68D3">
        <w:t>3.3.</w:t>
      </w:r>
      <w:r>
        <w:rPr>
          <w:rFonts w:eastAsiaTheme="minorEastAsia"/>
          <w:color w:val="auto"/>
          <w:sz w:val="24"/>
          <w:szCs w:val="24"/>
          <w:lang w:val="en-US"/>
        </w:rPr>
        <w:tab/>
      </w:r>
      <w:r>
        <w:t>Syllabus</w:t>
      </w:r>
      <w:r>
        <w:tab/>
      </w:r>
      <w:r>
        <w:fldChar w:fldCharType="begin"/>
      </w:r>
      <w:r>
        <w:instrText xml:space="preserve"> PAGEREF _Toc448767716 \h </w:instrText>
      </w:r>
      <w:r>
        <w:fldChar w:fldCharType="separate"/>
      </w:r>
      <w:r w:rsidR="00C139AE">
        <w:t>10</w:t>
      </w:r>
      <w:r>
        <w:fldChar w:fldCharType="end"/>
      </w:r>
    </w:p>
    <w:p w14:paraId="03BEACAB"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3.3.1.</w:t>
      </w:r>
      <w:r>
        <w:rPr>
          <w:rFonts w:eastAsiaTheme="minorEastAsia"/>
          <w:noProof/>
          <w:sz w:val="24"/>
          <w:szCs w:val="24"/>
          <w:lang w:val="en-US"/>
        </w:rPr>
        <w:tab/>
      </w:r>
      <w:r>
        <w:rPr>
          <w:noProof/>
        </w:rPr>
        <w:t>Lesson 1 - Inspection</w:t>
      </w:r>
      <w:r>
        <w:rPr>
          <w:noProof/>
        </w:rPr>
        <w:tab/>
      </w:r>
      <w:r>
        <w:rPr>
          <w:noProof/>
        </w:rPr>
        <w:fldChar w:fldCharType="begin"/>
      </w:r>
      <w:r>
        <w:rPr>
          <w:noProof/>
        </w:rPr>
        <w:instrText xml:space="preserve"> PAGEREF _Toc448767717 \h </w:instrText>
      </w:r>
      <w:r>
        <w:rPr>
          <w:noProof/>
        </w:rPr>
      </w:r>
      <w:r>
        <w:rPr>
          <w:noProof/>
        </w:rPr>
        <w:fldChar w:fldCharType="separate"/>
      </w:r>
      <w:r w:rsidR="00C139AE">
        <w:rPr>
          <w:noProof/>
        </w:rPr>
        <w:t>10</w:t>
      </w:r>
      <w:r>
        <w:rPr>
          <w:noProof/>
        </w:rPr>
        <w:fldChar w:fldCharType="end"/>
      </w:r>
    </w:p>
    <w:p w14:paraId="44F2D584"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3.3.2.</w:t>
      </w:r>
      <w:r>
        <w:rPr>
          <w:rFonts w:eastAsiaTheme="minorEastAsia"/>
          <w:noProof/>
          <w:sz w:val="24"/>
          <w:szCs w:val="24"/>
          <w:lang w:val="en-US"/>
        </w:rPr>
        <w:tab/>
      </w:r>
      <w:r>
        <w:rPr>
          <w:noProof/>
        </w:rPr>
        <w:t>Lesson 2 – Maintenance</w:t>
      </w:r>
      <w:r>
        <w:rPr>
          <w:noProof/>
        </w:rPr>
        <w:tab/>
      </w:r>
      <w:r>
        <w:rPr>
          <w:noProof/>
        </w:rPr>
        <w:fldChar w:fldCharType="begin"/>
      </w:r>
      <w:r>
        <w:rPr>
          <w:noProof/>
        </w:rPr>
        <w:instrText xml:space="preserve"> PAGEREF _Toc448767718 \h </w:instrText>
      </w:r>
      <w:r>
        <w:rPr>
          <w:noProof/>
        </w:rPr>
      </w:r>
      <w:r>
        <w:rPr>
          <w:noProof/>
        </w:rPr>
        <w:fldChar w:fldCharType="separate"/>
      </w:r>
      <w:r w:rsidR="00C139AE">
        <w:rPr>
          <w:noProof/>
        </w:rPr>
        <w:t>10</w:t>
      </w:r>
      <w:r>
        <w:rPr>
          <w:noProof/>
        </w:rPr>
        <w:fldChar w:fldCharType="end"/>
      </w:r>
    </w:p>
    <w:p w14:paraId="32F6080A" w14:textId="77777777" w:rsidR="00F830F3" w:rsidRDefault="00F830F3">
      <w:pPr>
        <w:pStyle w:val="TOC1"/>
        <w:rPr>
          <w:rFonts w:eastAsiaTheme="minorEastAsia"/>
          <w:b w:val="0"/>
          <w:color w:val="auto"/>
          <w:sz w:val="24"/>
          <w:szCs w:val="24"/>
          <w:lang w:val="en-US"/>
        </w:rPr>
      </w:pPr>
      <w:r w:rsidRPr="007B68D3">
        <w:t>4.</w:t>
      </w:r>
      <w:r>
        <w:rPr>
          <w:rFonts w:eastAsiaTheme="minorEastAsia"/>
          <w:b w:val="0"/>
          <w:color w:val="auto"/>
          <w:sz w:val="24"/>
          <w:szCs w:val="24"/>
          <w:lang w:val="en-US"/>
        </w:rPr>
        <w:tab/>
      </w:r>
      <w:r w:rsidRPr="007B68D3">
        <w:t>MODULE 4 – ASHORE MAINTENANCE – DISMANTLING AND REBUILD</w:t>
      </w:r>
      <w:r>
        <w:tab/>
      </w:r>
      <w:r>
        <w:fldChar w:fldCharType="begin"/>
      </w:r>
      <w:r>
        <w:instrText xml:space="preserve"> PAGEREF _Toc448767719 \h </w:instrText>
      </w:r>
      <w:r>
        <w:fldChar w:fldCharType="separate"/>
      </w:r>
      <w:r w:rsidR="00C139AE">
        <w:t>10</w:t>
      </w:r>
      <w:r>
        <w:fldChar w:fldCharType="end"/>
      </w:r>
    </w:p>
    <w:p w14:paraId="239F2E5E" w14:textId="77777777" w:rsidR="00F830F3" w:rsidRDefault="00F830F3">
      <w:pPr>
        <w:pStyle w:val="TOC2"/>
        <w:rPr>
          <w:rFonts w:eastAsiaTheme="minorEastAsia"/>
          <w:color w:val="auto"/>
          <w:sz w:val="24"/>
          <w:szCs w:val="24"/>
          <w:lang w:val="en-US"/>
        </w:rPr>
      </w:pPr>
      <w:r w:rsidRPr="007B68D3">
        <w:t>4.1.</w:t>
      </w:r>
      <w:r>
        <w:rPr>
          <w:rFonts w:eastAsiaTheme="minorEastAsia"/>
          <w:color w:val="auto"/>
          <w:sz w:val="24"/>
          <w:szCs w:val="24"/>
          <w:lang w:val="en-US"/>
        </w:rPr>
        <w:tab/>
      </w:r>
      <w:r>
        <w:t>Scope</w:t>
      </w:r>
      <w:r>
        <w:tab/>
      </w:r>
      <w:r>
        <w:fldChar w:fldCharType="begin"/>
      </w:r>
      <w:r>
        <w:instrText xml:space="preserve"> PAGEREF _Toc448767720 \h </w:instrText>
      </w:r>
      <w:r>
        <w:fldChar w:fldCharType="separate"/>
      </w:r>
      <w:r w:rsidR="00C139AE">
        <w:t>10</w:t>
      </w:r>
      <w:r>
        <w:fldChar w:fldCharType="end"/>
      </w:r>
    </w:p>
    <w:p w14:paraId="2CC2919C" w14:textId="77777777" w:rsidR="00F830F3" w:rsidRDefault="00F830F3">
      <w:pPr>
        <w:pStyle w:val="TOC2"/>
        <w:rPr>
          <w:rFonts w:eastAsiaTheme="minorEastAsia"/>
          <w:color w:val="auto"/>
          <w:sz w:val="24"/>
          <w:szCs w:val="24"/>
          <w:lang w:val="en-US"/>
        </w:rPr>
      </w:pPr>
      <w:r w:rsidRPr="007B68D3">
        <w:t>4.2.</w:t>
      </w:r>
      <w:r>
        <w:rPr>
          <w:rFonts w:eastAsiaTheme="minorEastAsia"/>
          <w:color w:val="auto"/>
          <w:sz w:val="24"/>
          <w:szCs w:val="24"/>
          <w:lang w:val="en-US"/>
        </w:rPr>
        <w:tab/>
      </w:r>
      <w:r>
        <w:t>Learning Objective</w:t>
      </w:r>
      <w:r>
        <w:tab/>
      </w:r>
      <w:r>
        <w:fldChar w:fldCharType="begin"/>
      </w:r>
      <w:r>
        <w:instrText xml:space="preserve"> PAGEREF _Toc448767721 \h </w:instrText>
      </w:r>
      <w:r>
        <w:fldChar w:fldCharType="separate"/>
      </w:r>
      <w:r w:rsidR="00C139AE">
        <w:t>10</w:t>
      </w:r>
      <w:r>
        <w:fldChar w:fldCharType="end"/>
      </w:r>
    </w:p>
    <w:p w14:paraId="3F58CFC2" w14:textId="77777777" w:rsidR="00F830F3" w:rsidRDefault="00F830F3">
      <w:pPr>
        <w:pStyle w:val="TOC2"/>
        <w:rPr>
          <w:rFonts w:eastAsiaTheme="minorEastAsia"/>
          <w:color w:val="auto"/>
          <w:sz w:val="24"/>
          <w:szCs w:val="24"/>
          <w:lang w:val="en-US"/>
        </w:rPr>
      </w:pPr>
      <w:r w:rsidRPr="007B68D3">
        <w:t>4.3.</w:t>
      </w:r>
      <w:r>
        <w:rPr>
          <w:rFonts w:eastAsiaTheme="minorEastAsia"/>
          <w:color w:val="auto"/>
          <w:sz w:val="24"/>
          <w:szCs w:val="24"/>
          <w:lang w:val="en-US"/>
        </w:rPr>
        <w:tab/>
      </w:r>
      <w:r>
        <w:t>Syllabus</w:t>
      </w:r>
      <w:r>
        <w:tab/>
      </w:r>
      <w:r>
        <w:fldChar w:fldCharType="begin"/>
      </w:r>
      <w:r>
        <w:instrText xml:space="preserve"> PAGEREF _Toc448767722 \h </w:instrText>
      </w:r>
      <w:r>
        <w:fldChar w:fldCharType="separate"/>
      </w:r>
      <w:r w:rsidR="00C139AE">
        <w:t>10</w:t>
      </w:r>
      <w:r>
        <w:fldChar w:fldCharType="end"/>
      </w:r>
    </w:p>
    <w:p w14:paraId="4D272742"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4.3.1.</w:t>
      </w:r>
      <w:r>
        <w:rPr>
          <w:rFonts w:eastAsiaTheme="minorEastAsia"/>
          <w:noProof/>
          <w:sz w:val="24"/>
          <w:szCs w:val="24"/>
          <w:lang w:val="en-US"/>
        </w:rPr>
        <w:tab/>
      </w:r>
      <w:r>
        <w:rPr>
          <w:noProof/>
        </w:rPr>
        <w:t>Lesson 1 - Dismantling</w:t>
      </w:r>
      <w:r>
        <w:rPr>
          <w:noProof/>
        </w:rPr>
        <w:tab/>
      </w:r>
      <w:r>
        <w:rPr>
          <w:noProof/>
        </w:rPr>
        <w:fldChar w:fldCharType="begin"/>
      </w:r>
      <w:r>
        <w:rPr>
          <w:noProof/>
        </w:rPr>
        <w:instrText xml:space="preserve"> PAGEREF _Toc448767723 \h </w:instrText>
      </w:r>
      <w:r>
        <w:rPr>
          <w:noProof/>
        </w:rPr>
      </w:r>
      <w:r>
        <w:rPr>
          <w:noProof/>
        </w:rPr>
        <w:fldChar w:fldCharType="separate"/>
      </w:r>
      <w:r w:rsidR="00C139AE">
        <w:rPr>
          <w:noProof/>
        </w:rPr>
        <w:t>10</w:t>
      </w:r>
      <w:r>
        <w:rPr>
          <w:noProof/>
        </w:rPr>
        <w:fldChar w:fldCharType="end"/>
      </w:r>
    </w:p>
    <w:p w14:paraId="7219EA63"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4.3.2.</w:t>
      </w:r>
      <w:r>
        <w:rPr>
          <w:rFonts w:eastAsiaTheme="minorEastAsia"/>
          <w:noProof/>
          <w:sz w:val="24"/>
          <w:szCs w:val="24"/>
          <w:lang w:val="en-US"/>
        </w:rPr>
        <w:tab/>
      </w:r>
      <w:r>
        <w:rPr>
          <w:noProof/>
        </w:rPr>
        <w:t>Lesson 2 - Steel protection</w:t>
      </w:r>
      <w:r>
        <w:rPr>
          <w:noProof/>
        </w:rPr>
        <w:tab/>
      </w:r>
      <w:r>
        <w:rPr>
          <w:noProof/>
        </w:rPr>
        <w:fldChar w:fldCharType="begin"/>
      </w:r>
      <w:r>
        <w:rPr>
          <w:noProof/>
        </w:rPr>
        <w:instrText xml:space="preserve"> PAGEREF _Toc448767724 \h </w:instrText>
      </w:r>
      <w:r>
        <w:rPr>
          <w:noProof/>
        </w:rPr>
      </w:r>
      <w:r>
        <w:rPr>
          <w:noProof/>
        </w:rPr>
        <w:fldChar w:fldCharType="separate"/>
      </w:r>
      <w:r w:rsidR="00C139AE">
        <w:rPr>
          <w:noProof/>
        </w:rPr>
        <w:t>10</w:t>
      </w:r>
      <w:r>
        <w:rPr>
          <w:noProof/>
        </w:rPr>
        <w:fldChar w:fldCharType="end"/>
      </w:r>
    </w:p>
    <w:p w14:paraId="6741C8E1"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4.3.3.</w:t>
      </w:r>
      <w:r>
        <w:rPr>
          <w:rFonts w:eastAsiaTheme="minorEastAsia"/>
          <w:noProof/>
          <w:sz w:val="24"/>
          <w:szCs w:val="24"/>
          <w:lang w:val="en-US"/>
        </w:rPr>
        <w:tab/>
      </w:r>
      <w:r>
        <w:rPr>
          <w:noProof/>
        </w:rPr>
        <w:t>Lesson 3 - Reassembly</w:t>
      </w:r>
      <w:r>
        <w:rPr>
          <w:noProof/>
        </w:rPr>
        <w:tab/>
      </w:r>
      <w:r>
        <w:rPr>
          <w:noProof/>
        </w:rPr>
        <w:fldChar w:fldCharType="begin"/>
      </w:r>
      <w:r>
        <w:rPr>
          <w:noProof/>
        </w:rPr>
        <w:instrText xml:space="preserve"> PAGEREF _Toc448767725 \h </w:instrText>
      </w:r>
      <w:r>
        <w:rPr>
          <w:noProof/>
        </w:rPr>
      </w:r>
      <w:r>
        <w:rPr>
          <w:noProof/>
        </w:rPr>
        <w:fldChar w:fldCharType="separate"/>
      </w:r>
      <w:r w:rsidR="00C139AE">
        <w:rPr>
          <w:noProof/>
        </w:rPr>
        <w:t>11</w:t>
      </w:r>
      <w:r>
        <w:rPr>
          <w:noProof/>
        </w:rPr>
        <w:fldChar w:fldCharType="end"/>
      </w:r>
    </w:p>
    <w:p w14:paraId="61C455C0"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4.3.4.</w:t>
      </w:r>
      <w:r>
        <w:rPr>
          <w:rFonts w:eastAsiaTheme="minorEastAsia"/>
          <w:noProof/>
          <w:sz w:val="24"/>
          <w:szCs w:val="24"/>
          <w:lang w:val="en-US"/>
        </w:rPr>
        <w:tab/>
      </w:r>
      <w:r>
        <w:rPr>
          <w:noProof/>
        </w:rPr>
        <w:t>Lesson 4 - Inspection</w:t>
      </w:r>
      <w:r>
        <w:rPr>
          <w:noProof/>
        </w:rPr>
        <w:tab/>
      </w:r>
      <w:r>
        <w:rPr>
          <w:noProof/>
        </w:rPr>
        <w:fldChar w:fldCharType="begin"/>
      </w:r>
      <w:r>
        <w:rPr>
          <w:noProof/>
        </w:rPr>
        <w:instrText xml:space="preserve"> PAGEREF _Toc448767726 \h </w:instrText>
      </w:r>
      <w:r>
        <w:rPr>
          <w:noProof/>
        </w:rPr>
      </w:r>
      <w:r>
        <w:rPr>
          <w:noProof/>
        </w:rPr>
        <w:fldChar w:fldCharType="separate"/>
      </w:r>
      <w:r w:rsidR="00C139AE">
        <w:rPr>
          <w:noProof/>
        </w:rPr>
        <w:t>11</w:t>
      </w:r>
      <w:r>
        <w:rPr>
          <w:noProof/>
        </w:rPr>
        <w:fldChar w:fldCharType="end"/>
      </w:r>
    </w:p>
    <w:p w14:paraId="441A83D0"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4.3.5.</w:t>
      </w:r>
      <w:r>
        <w:rPr>
          <w:rFonts w:eastAsiaTheme="minorEastAsia"/>
          <w:noProof/>
          <w:sz w:val="24"/>
          <w:szCs w:val="24"/>
          <w:lang w:val="en-US"/>
        </w:rPr>
        <w:tab/>
      </w:r>
      <w:r>
        <w:rPr>
          <w:noProof/>
        </w:rPr>
        <w:t>Lesson 5 - End of Life Disposal</w:t>
      </w:r>
      <w:r>
        <w:rPr>
          <w:noProof/>
        </w:rPr>
        <w:tab/>
      </w:r>
      <w:r>
        <w:rPr>
          <w:noProof/>
        </w:rPr>
        <w:fldChar w:fldCharType="begin"/>
      </w:r>
      <w:r>
        <w:rPr>
          <w:noProof/>
        </w:rPr>
        <w:instrText xml:space="preserve"> PAGEREF _Toc448767727 \h </w:instrText>
      </w:r>
      <w:r>
        <w:rPr>
          <w:noProof/>
        </w:rPr>
      </w:r>
      <w:r>
        <w:rPr>
          <w:noProof/>
        </w:rPr>
        <w:fldChar w:fldCharType="separate"/>
      </w:r>
      <w:r w:rsidR="00C139AE">
        <w:rPr>
          <w:b/>
          <w:bCs/>
          <w:noProof/>
          <w:lang w:val="fr-FR"/>
        </w:rPr>
        <w:t>Erreur ! Signet non défini.</w:t>
      </w:r>
      <w:r>
        <w:rPr>
          <w:noProof/>
        </w:rPr>
        <w:fldChar w:fldCharType="end"/>
      </w:r>
    </w:p>
    <w:p w14:paraId="483F8CF7" w14:textId="77777777" w:rsidR="00F830F3" w:rsidRDefault="00F830F3">
      <w:pPr>
        <w:pStyle w:val="TOC1"/>
        <w:rPr>
          <w:rFonts w:eastAsiaTheme="minorEastAsia"/>
          <w:b w:val="0"/>
          <w:color w:val="auto"/>
          <w:sz w:val="24"/>
          <w:szCs w:val="24"/>
          <w:lang w:val="en-US"/>
        </w:rPr>
      </w:pPr>
      <w:r w:rsidRPr="007B68D3">
        <w:t>5.</w:t>
      </w:r>
      <w:r>
        <w:rPr>
          <w:rFonts w:eastAsiaTheme="minorEastAsia"/>
          <w:b w:val="0"/>
          <w:color w:val="auto"/>
          <w:sz w:val="24"/>
          <w:szCs w:val="24"/>
          <w:lang w:val="en-US"/>
        </w:rPr>
        <w:tab/>
      </w:r>
      <w:r w:rsidRPr="007B68D3">
        <w:t>MODULE 5 – STANDARDS</w:t>
      </w:r>
      <w:r>
        <w:tab/>
      </w:r>
      <w:r>
        <w:fldChar w:fldCharType="begin"/>
      </w:r>
      <w:r>
        <w:instrText xml:space="preserve"> PAGEREF _Toc448767728 \h </w:instrText>
      </w:r>
      <w:r>
        <w:fldChar w:fldCharType="separate"/>
      </w:r>
      <w:r w:rsidR="00C139AE">
        <w:t>11</w:t>
      </w:r>
      <w:r>
        <w:fldChar w:fldCharType="end"/>
      </w:r>
    </w:p>
    <w:p w14:paraId="490FC7BB" w14:textId="77777777" w:rsidR="00F830F3" w:rsidRDefault="00F830F3">
      <w:pPr>
        <w:pStyle w:val="TOC2"/>
        <w:rPr>
          <w:rFonts w:eastAsiaTheme="minorEastAsia"/>
          <w:color w:val="auto"/>
          <w:sz w:val="24"/>
          <w:szCs w:val="24"/>
          <w:lang w:val="en-US"/>
        </w:rPr>
      </w:pPr>
      <w:r w:rsidRPr="007B68D3">
        <w:t>5.1.</w:t>
      </w:r>
      <w:r>
        <w:rPr>
          <w:rFonts w:eastAsiaTheme="minorEastAsia"/>
          <w:color w:val="auto"/>
          <w:sz w:val="24"/>
          <w:szCs w:val="24"/>
          <w:lang w:val="en-US"/>
        </w:rPr>
        <w:tab/>
      </w:r>
      <w:r>
        <w:t>Scope</w:t>
      </w:r>
      <w:r>
        <w:tab/>
      </w:r>
      <w:r>
        <w:fldChar w:fldCharType="begin"/>
      </w:r>
      <w:r>
        <w:instrText xml:space="preserve"> PAGEREF _Toc448767729 \h </w:instrText>
      </w:r>
      <w:r>
        <w:fldChar w:fldCharType="separate"/>
      </w:r>
      <w:r w:rsidR="00C139AE">
        <w:t>11</w:t>
      </w:r>
      <w:r>
        <w:fldChar w:fldCharType="end"/>
      </w:r>
    </w:p>
    <w:p w14:paraId="7D6E2F44" w14:textId="77777777" w:rsidR="00F830F3" w:rsidRDefault="00F830F3">
      <w:pPr>
        <w:pStyle w:val="TOC2"/>
        <w:rPr>
          <w:rFonts w:eastAsiaTheme="minorEastAsia"/>
          <w:color w:val="auto"/>
          <w:sz w:val="24"/>
          <w:szCs w:val="24"/>
          <w:lang w:val="en-US"/>
        </w:rPr>
      </w:pPr>
      <w:r w:rsidRPr="007B68D3">
        <w:lastRenderedPageBreak/>
        <w:t>5.2.</w:t>
      </w:r>
      <w:r>
        <w:rPr>
          <w:rFonts w:eastAsiaTheme="minorEastAsia"/>
          <w:color w:val="auto"/>
          <w:sz w:val="24"/>
          <w:szCs w:val="24"/>
          <w:lang w:val="en-US"/>
        </w:rPr>
        <w:tab/>
      </w:r>
      <w:r>
        <w:t>Learning Objective</w:t>
      </w:r>
      <w:r>
        <w:tab/>
      </w:r>
      <w:r>
        <w:fldChar w:fldCharType="begin"/>
      </w:r>
      <w:r>
        <w:instrText xml:space="preserve"> PAGEREF _Toc448767730 \h </w:instrText>
      </w:r>
      <w:r>
        <w:fldChar w:fldCharType="separate"/>
      </w:r>
      <w:r w:rsidR="00C139AE">
        <w:t>11</w:t>
      </w:r>
      <w:r>
        <w:fldChar w:fldCharType="end"/>
      </w:r>
    </w:p>
    <w:p w14:paraId="071837D9" w14:textId="77777777" w:rsidR="00F830F3" w:rsidRDefault="00F830F3">
      <w:pPr>
        <w:pStyle w:val="TOC2"/>
        <w:rPr>
          <w:rFonts w:eastAsiaTheme="minorEastAsia"/>
          <w:color w:val="auto"/>
          <w:sz w:val="24"/>
          <w:szCs w:val="24"/>
          <w:lang w:val="en-US"/>
        </w:rPr>
      </w:pPr>
      <w:r w:rsidRPr="007B68D3">
        <w:t>5.3.</w:t>
      </w:r>
      <w:r>
        <w:rPr>
          <w:rFonts w:eastAsiaTheme="minorEastAsia"/>
          <w:color w:val="auto"/>
          <w:sz w:val="24"/>
          <w:szCs w:val="24"/>
          <w:lang w:val="en-US"/>
        </w:rPr>
        <w:tab/>
      </w:r>
      <w:r>
        <w:t>Syllabus</w:t>
      </w:r>
      <w:r>
        <w:tab/>
      </w:r>
      <w:r>
        <w:fldChar w:fldCharType="begin"/>
      </w:r>
      <w:r>
        <w:instrText xml:space="preserve"> PAGEREF _Toc448767731 \h </w:instrText>
      </w:r>
      <w:r>
        <w:fldChar w:fldCharType="separate"/>
      </w:r>
      <w:r w:rsidR="00C139AE">
        <w:t>11</w:t>
      </w:r>
      <w:r>
        <w:fldChar w:fldCharType="end"/>
      </w:r>
    </w:p>
    <w:p w14:paraId="472321ED" w14:textId="77777777" w:rsidR="00F830F3" w:rsidRDefault="00F830F3">
      <w:pPr>
        <w:pStyle w:val="TOC3"/>
        <w:tabs>
          <w:tab w:val="left" w:pos="1134"/>
          <w:tab w:val="right" w:leader="dot" w:pos="10195"/>
        </w:tabs>
        <w:rPr>
          <w:rFonts w:eastAsiaTheme="minorEastAsia"/>
          <w:noProof/>
          <w:sz w:val="24"/>
          <w:szCs w:val="24"/>
          <w:lang w:val="en-US"/>
        </w:rPr>
      </w:pPr>
      <w:r w:rsidRPr="007B68D3">
        <w:rPr>
          <w:noProof/>
        </w:rPr>
        <w:t>5.3.1.</w:t>
      </w:r>
      <w:r>
        <w:rPr>
          <w:rFonts w:eastAsiaTheme="minorEastAsia"/>
          <w:noProof/>
          <w:sz w:val="24"/>
          <w:szCs w:val="24"/>
          <w:lang w:val="en-US"/>
        </w:rPr>
        <w:tab/>
      </w:r>
      <w:r>
        <w:rPr>
          <w:noProof/>
        </w:rPr>
        <w:t>Lesson 1 - Standards</w:t>
      </w:r>
      <w:r>
        <w:rPr>
          <w:noProof/>
        </w:rPr>
        <w:tab/>
      </w:r>
      <w:r>
        <w:rPr>
          <w:noProof/>
        </w:rPr>
        <w:fldChar w:fldCharType="begin"/>
      </w:r>
      <w:r>
        <w:rPr>
          <w:noProof/>
        </w:rPr>
        <w:instrText xml:space="preserve"> PAGEREF _Toc448767732 \h </w:instrText>
      </w:r>
      <w:r>
        <w:rPr>
          <w:noProof/>
        </w:rPr>
      </w:r>
      <w:r>
        <w:rPr>
          <w:noProof/>
        </w:rPr>
        <w:fldChar w:fldCharType="separate"/>
      </w:r>
      <w:r w:rsidR="00C139AE">
        <w:rPr>
          <w:noProof/>
        </w:rPr>
        <w:t>11</w:t>
      </w:r>
      <w:r>
        <w:rPr>
          <w:noProof/>
        </w:rPr>
        <w:fldChar w:fldCharType="end"/>
      </w:r>
    </w:p>
    <w:p w14:paraId="29D94D60" w14:textId="77777777" w:rsidR="00F830F3" w:rsidRDefault="00F830F3">
      <w:pPr>
        <w:pStyle w:val="TOC1"/>
        <w:rPr>
          <w:rFonts w:eastAsiaTheme="minorEastAsia"/>
          <w:b w:val="0"/>
          <w:color w:val="auto"/>
          <w:sz w:val="24"/>
          <w:szCs w:val="24"/>
          <w:lang w:val="en-US"/>
        </w:rPr>
      </w:pPr>
      <w:r w:rsidRPr="007B68D3">
        <w:t>6.</w:t>
      </w:r>
      <w:r>
        <w:rPr>
          <w:rFonts w:eastAsiaTheme="minorEastAsia"/>
          <w:b w:val="0"/>
          <w:color w:val="auto"/>
          <w:sz w:val="24"/>
          <w:szCs w:val="24"/>
          <w:lang w:val="en-US"/>
        </w:rPr>
        <w:tab/>
      </w:r>
      <w:r w:rsidRPr="007B68D3">
        <w:t>MODULE 6 – SITE VISIT</w:t>
      </w:r>
      <w:r>
        <w:tab/>
      </w:r>
      <w:r>
        <w:fldChar w:fldCharType="begin"/>
      </w:r>
      <w:r>
        <w:instrText xml:space="preserve"> PAGEREF _Toc448767733 \h </w:instrText>
      </w:r>
      <w:r>
        <w:fldChar w:fldCharType="separate"/>
      </w:r>
      <w:r w:rsidR="00C139AE">
        <w:t>12</w:t>
      </w:r>
      <w:r>
        <w:fldChar w:fldCharType="end"/>
      </w:r>
    </w:p>
    <w:p w14:paraId="107A3245" w14:textId="77777777" w:rsidR="00F830F3" w:rsidRDefault="00F830F3">
      <w:pPr>
        <w:pStyle w:val="TOC2"/>
        <w:rPr>
          <w:rFonts w:eastAsiaTheme="minorEastAsia"/>
          <w:color w:val="auto"/>
          <w:sz w:val="24"/>
          <w:szCs w:val="24"/>
          <w:lang w:val="en-US"/>
        </w:rPr>
      </w:pPr>
      <w:r w:rsidRPr="007B68D3">
        <w:t>6.1.</w:t>
      </w:r>
      <w:r>
        <w:rPr>
          <w:rFonts w:eastAsiaTheme="minorEastAsia"/>
          <w:color w:val="auto"/>
          <w:sz w:val="24"/>
          <w:szCs w:val="24"/>
          <w:lang w:val="en-US"/>
        </w:rPr>
        <w:tab/>
      </w:r>
      <w:r>
        <w:t>Scope</w:t>
      </w:r>
      <w:r>
        <w:tab/>
      </w:r>
      <w:r>
        <w:fldChar w:fldCharType="begin"/>
      </w:r>
      <w:r>
        <w:instrText xml:space="preserve"> PAGEREF _Toc448767734 \h </w:instrText>
      </w:r>
      <w:r>
        <w:fldChar w:fldCharType="separate"/>
      </w:r>
      <w:r w:rsidR="00C139AE">
        <w:t>12</w:t>
      </w:r>
      <w:r>
        <w:fldChar w:fldCharType="end"/>
      </w:r>
    </w:p>
    <w:p w14:paraId="3AE7451A" w14:textId="77777777" w:rsidR="00F830F3" w:rsidRDefault="00F830F3">
      <w:pPr>
        <w:pStyle w:val="TOC2"/>
        <w:rPr>
          <w:rFonts w:eastAsiaTheme="minorEastAsia"/>
          <w:color w:val="auto"/>
          <w:sz w:val="24"/>
          <w:szCs w:val="24"/>
          <w:lang w:val="en-US"/>
        </w:rPr>
      </w:pPr>
      <w:r w:rsidRPr="007B68D3">
        <w:t>6.2.</w:t>
      </w:r>
      <w:r>
        <w:rPr>
          <w:rFonts w:eastAsiaTheme="minorEastAsia"/>
          <w:color w:val="auto"/>
          <w:sz w:val="24"/>
          <w:szCs w:val="24"/>
          <w:lang w:val="en-US"/>
        </w:rPr>
        <w:tab/>
      </w:r>
      <w:r>
        <w:t>Learning Objective</w:t>
      </w:r>
      <w:r>
        <w:tab/>
      </w:r>
      <w:r>
        <w:fldChar w:fldCharType="begin"/>
      </w:r>
      <w:r>
        <w:instrText xml:space="preserve"> PAGEREF _Toc448767735 \h </w:instrText>
      </w:r>
      <w:r>
        <w:fldChar w:fldCharType="separate"/>
      </w:r>
      <w:r w:rsidR="00C139AE">
        <w:t>12</w:t>
      </w:r>
      <w:r>
        <w:fldChar w:fldCharType="end"/>
      </w:r>
    </w:p>
    <w:p w14:paraId="5552CD96" w14:textId="77777777" w:rsidR="00F830F3" w:rsidRDefault="00F830F3">
      <w:pPr>
        <w:pStyle w:val="TOC2"/>
        <w:rPr>
          <w:rFonts w:eastAsiaTheme="minorEastAsia"/>
          <w:color w:val="auto"/>
          <w:sz w:val="24"/>
          <w:szCs w:val="24"/>
          <w:lang w:val="en-US"/>
        </w:rPr>
      </w:pPr>
      <w:r w:rsidRPr="007B68D3">
        <w:t>6.3.</w:t>
      </w:r>
      <w:r>
        <w:rPr>
          <w:rFonts w:eastAsiaTheme="minorEastAsia"/>
          <w:color w:val="auto"/>
          <w:sz w:val="24"/>
          <w:szCs w:val="24"/>
          <w:lang w:val="en-US"/>
        </w:rPr>
        <w:tab/>
      </w:r>
      <w:r>
        <w:t>Syllabus</w:t>
      </w:r>
      <w:r>
        <w:tab/>
      </w:r>
      <w:r>
        <w:fldChar w:fldCharType="begin"/>
      </w:r>
      <w:r>
        <w:instrText xml:space="preserve"> PAGEREF _Toc448767736 \h </w:instrText>
      </w:r>
      <w:r>
        <w:fldChar w:fldCharType="separate"/>
      </w:r>
      <w:r w:rsidR="00C139AE">
        <w:t>12</w:t>
      </w:r>
      <w:r>
        <w:fldChar w:fldCharType="end"/>
      </w:r>
    </w:p>
    <w:p w14:paraId="754A4607" w14:textId="6049B1A3" w:rsidR="00642025" w:rsidRPr="00093294" w:rsidRDefault="002A29D4" w:rsidP="007B7FEC">
      <w:pPr>
        <w:rPr>
          <w:color w:val="00558C" w:themeColor="accent1"/>
          <w:sz w:val="22"/>
        </w:rPr>
      </w:pPr>
      <w:r w:rsidRPr="00093294">
        <w:rPr>
          <w:b/>
          <w:color w:val="00558C" w:themeColor="accent1"/>
          <w:sz w:val="22"/>
        </w:rPr>
        <w:fldChar w:fldCharType="end"/>
      </w:r>
    </w:p>
    <w:p w14:paraId="04A581EB" w14:textId="639E0DD1" w:rsidR="00D36983" w:rsidRPr="00093294" w:rsidRDefault="00D36983" w:rsidP="00D36983">
      <w:pPr>
        <w:pStyle w:val="ListofFigures"/>
      </w:pPr>
      <w:r w:rsidRPr="00093294">
        <w:t>List of Tables</w:t>
      </w:r>
    </w:p>
    <w:p w14:paraId="632152E8" w14:textId="77777777" w:rsidR="006E10AE"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6E10AE">
        <w:rPr>
          <w:noProof/>
        </w:rPr>
        <w:t>Table 1</w:t>
      </w:r>
      <w:r w:rsidR="006E10AE">
        <w:rPr>
          <w:rFonts w:eastAsiaTheme="minorEastAsia"/>
          <w:i w:val="0"/>
          <w:noProof/>
          <w:sz w:val="24"/>
          <w:szCs w:val="24"/>
          <w:lang w:val="en-US"/>
        </w:rPr>
        <w:tab/>
      </w:r>
      <w:r w:rsidR="006E10AE">
        <w:rPr>
          <w:noProof/>
        </w:rPr>
        <w:t>Table of Teaching Modules</w:t>
      </w:r>
      <w:r w:rsidR="006E10AE">
        <w:rPr>
          <w:noProof/>
        </w:rPr>
        <w:tab/>
      </w:r>
      <w:r w:rsidR="006E10AE">
        <w:rPr>
          <w:noProof/>
        </w:rPr>
        <w:fldChar w:fldCharType="begin"/>
      </w:r>
      <w:r w:rsidR="006E10AE">
        <w:rPr>
          <w:noProof/>
        </w:rPr>
        <w:instrText xml:space="preserve"> PAGEREF _Toc448766335 \h </w:instrText>
      </w:r>
      <w:r w:rsidR="006E10AE">
        <w:rPr>
          <w:noProof/>
        </w:rPr>
      </w:r>
      <w:r w:rsidR="006E10AE">
        <w:rPr>
          <w:noProof/>
        </w:rPr>
        <w:fldChar w:fldCharType="separate"/>
      </w:r>
      <w:r w:rsidR="00C139AE">
        <w:rPr>
          <w:noProof/>
        </w:rPr>
        <w:t>6</w:t>
      </w:r>
      <w:r w:rsidR="006E10AE">
        <w:rPr>
          <w:noProof/>
        </w:rPr>
        <w:fldChar w:fldCharType="end"/>
      </w:r>
    </w:p>
    <w:p w14:paraId="4184FBB1" w14:textId="7964FF04" w:rsidR="00D36983" w:rsidRPr="00093294" w:rsidRDefault="00D36983" w:rsidP="00D36983">
      <w:r w:rsidRPr="00093294">
        <w:fldChar w:fldCharType="end"/>
      </w:r>
    </w:p>
    <w:p w14:paraId="78ABBA83"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093294" w:rsidRDefault="00465491" w:rsidP="00465491">
      <w:pPr>
        <w:pStyle w:val="Forward"/>
      </w:pPr>
      <w:bookmarkStart w:id="12" w:name="_Toc419881195"/>
      <w:r w:rsidRPr="00093294">
        <w:lastRenderedPageBreak/>
        <w:t>FOREWORD</w:t>
      </w:r>
      <w:bookmarkEnd w:id="12"/>
    </w:p>
    <w:p w14:paraId="6DE02B1E" w14:textId="77777777" w:rsidR="00990EA3" w:rsidRPr="00990EA3" w:rsidRDefault="00990EA3" w:rsidP="00990EA3">
      <w:pPr>
        <w:pStyle w:val="BodyText"/>
      </w:pPr>
      <w:r w:rsidRPr="00990EA3">
        <w:t xml:space="preserve">The International Association of Marine Aids to Navigation and Lighthouse Authorities (IALA) recognises that training in all aspects of Aids to Navigation (AtoN) service delivery, from inception through installation and maintenance to replacement or removal at the end of a planned </w:t>
      </w:r>
      <w:proofErr w:type="gramStart"/>
      <w:r w:rsidRPr="00990EA3">
        <w:t>life-cycle</w:t>
      </w:r>
      <w:proofErr w:type="gramEnd"/>
      <w:r w:rsidRPr="00990EA3">
        <w:t>, is critical to the consistent provision of that AtoN service.</w:t>
      </w:r>
    </w:p>
    <w:p w14:paraId="4BE318DB" w14:textId="14EFE541" w:rsidR="00990EA3" w:rsidRPr="00990EA3" w:rsidRDefault="00990EA3" w:rsidP="00990EA3">
      <w:pPr>
        <w:pStyle w:val="BodyText"/>
      </w:pPr>
      <w:r w:rsidRPr="00990EA3">
        <w:t xml:space="preserve">Under the SOLAS Convention, Chapter </w:t>
      </w:r>
      <w:del w:id="13" w:author="Kevin Gregory" w:date="2021-02-09T11:56:00Z">
        <w:r w:rsidRPr="00990EA3" w:rsidDel="000F63C1">
          <w:delText>5</w:delText>
        </w:r>
      </w:del>
      <w:ins w:id="14" w:author="Kevin Gregory" w:date="2021-02-09T11:56:00Z">
        <w:r w:rsidR="000F63C1">
          <w:t>V</w:t>
        </w:r>
      </w:ins>
      <w:r w:rsidRPr="00990EA3">
        <w:t>, Regulation 13, paragraph 2; Contracting Governments</w:t>
      </w:r>
      <w:del w:id="15" w:author="Kevin Gregory" w:date="2021-02-09T11:57:00Z">
        <w:r w:rsidRPr="00990EA3" w:rsidDel="000F63C1">
          <w:delText>, mindful of their obligations published by the International Maritime Organisation</w:delText>
        </w:r>
      </w:del>
      <w:r w:rsidRPr="00990EA3">
        <w:t xml:space="preserve">, undertake to </w:t>
      </w:r>
      <w:ins w:id="16" w:author="Kevin Gregory" w:date="2021-02-09T11:57:00Z">
        <w:r w:rsidR="000F63C1">
          <w:t>take into account</w:t>
        </w:r>
      </w:ins>
      <w:del w:id="17" w:author="Kevin Gregory" w:date="2021-02-09T11:57:00Z">
        <w:r w:rsidRPr="00990EA3" w:rsidDel="000F63C1">
          <w:delText>consider</w:delText>
        </w:r>
      </w:del>
      <w:ins w:id="18" w:author="Kevin Gregory" w:date="2021-02-09T11:57:00Z">
        <w:r w:rsidR="000F63C1">
          <w:t xml:space="preserve"> the</w:t>
        </w:r>
      </w:ins>
      <w:r w:rsidRPr="00990EA3">
        <w:t xml:space="preserve"> international recommendations and guidelines when establishing aids to navigation</w:t>
      </w:r>
      <w:ins w:id="19" w:author="Kevin Gregory" w:date="2021-02-09T11:58:00Z">
        <w:r w:rsidR="000F63C1">
          <w:t xml:space="preserve">, </w:t>
        </w:r>
        <w:r w:rsidR="000F63C1">
          <w:rPr>
            <w:rFonts w:cs="Arial"/>
            <w:lang w:eastAsia="de-DE"/>
          </w:rPr>
          <w:t>including referring to the appropriate recommendations and guidelines of IALA. This</w:t>
        </w:r>
      </w:ins>
      <w:del w:id="20" w:author="Kevin Gregory" w:date="2021-02-09T11:58:00Z">
        <w:r w:rsidRPr="00990EA3" w:rsidDel="000F63C1">
          <w:delText>. As such publications should</w:delText>
        </w:r>
      </w:del>
      <w:r w:rsidRPr="00990EA3">
        <w:t xml:space="preserve"> include</w:t>
      </w:r>
      <w:ins w:id="21" w:author="Kevin Gregory" w:date="2021-02-09T11:58:00Z">
        <w:r w:rsidR="000F63C1">
          <w:t>s</w:t>
        </w:r>
      </w:ins>
      <w:r w:rsidRPr="00990EA3">
        <w:t xml:space="preserve"> recommendations on the training and qualification of AtoN technicians</w:t>
      </w:r>
      <w:ins w:id="22" w:author="Kevin Gregory" w:date="2021-02-09T11:58:00Z">
        <w:r w:rsidR="000F63C1">
          <w:t xml:space="preserve"> and</w:t>
        </w:r>
      </w:ins>
      <w:r w:rsidRPr="00990EA3">
        <w:t>,</w:t>
      </w:r>
      <w:ins w:id="23" w:author="Kevin Gregory" w:date="2021-02-09T11:58:00Z">
        <w:r w:rsidR="000F63C1">
          <w:t xml:space="preserve"> consequently,</w:t>
        </w:r>
      </w:ins>
      <w:r w:rsidRPr="00990EA3">
        <w:t xml:space="preserve"> IALA has adopted Recommendation </w:t>
      </w:r>
      <w:ins w:id="24" w:author="Kevin Gregory" w:date="2021-02-09T11:58:00Z">
        <w:r w:rsidR="000F63C1">
          <w:t>R0141</w:t>
        </w:r>
      </w:ins>
      <w:del w:id="25" w:author="Kevin Gregory" w:date="2021-02-09T11:58:00Z">
        <w:r w:rsidRPr="00990EA3" w:rsidDel="000F63C1">
          <w:delText>E-141</w:delText>
        </w:r>
      </w:del>
      <w:r w:rsidRPr="00990EA3">
        <w:t xml:space="preserve"> on Standards for Training and Certification of AtoN personnel.</w:t>
      </w:r>
    </w:p>
    <w:p w14:paraId="623D663E" w14:textId="73D45F38" w:rsidR="00990EA3" w:rsidRPr="00990EA3" w:rsidRDefault="00990EA3" w:rsidP="00990EA3">
      <w:pPr>
        <w:pStyle w:val="BodyText"/>
      </w:pPr>
      <w:r w:rsidRPr="00990EA3">
        <w:t xml:space="preserve">IALA </w:t>
      </w:r>
      <w:del w:id="26" w:author="Kevin Gregory" w:date="2021-02-09T11:59:00Z">
        <w:r w:rsidRPr="00990EA3" w:rsidDel="000F63C1">
          <w:delText xml:space="preserve">Committees </w:delText>
        </w:r>
      </w:del>
      <w:ins w:id="27" w:author="Kevin Gregory" w:date="2021-02-09T11:59:00Z">
        <w:r w:rsidR="000F63C1">
          <w:t>c</w:t>
        </w:r>
        <w:r w:rsidR="000F63C1" w:rsidRPr="00990EA3">
          <w:t xml:space="preserve">ommittees </w:t>
        </w:r>
      </w:ins>
      <w:r w:rsidRPr="00990EA3">
        <w:t xml:space="preserve">working closely with the IALA World-Wide Academy have developed a series of model courses for AtoN personnel having </w:t>
      </w:r>
      <w:del w:id="28" w:author="Kevin Gregory" w:date="2021-02-09T11:59:00Z">
        <w:r w:rsidRPr="00990EA3" w:rsidDel="000F63C1">
          <w:delText xml:space="preserve">E-141 Level 2 </w:delText>
        </w:r>
      </w:del>
      <w:r w:rsidRPr="00990EA3">
        <w:t xml:space="preserve">technician </w:t>
      </w:r>
      <w:del w:id="29" w:author="Kevin Gregory" w:date="2021-02-09T11:59:00Z">
        <w:r w:rsidRPr="00990EA3" w:rsidDel="000F63C1">
          <w:delText>functions</w:delText>
        </w:r>
      </w:del>
      <w:ins w:id="30" w:author="Kevin Gregory" w:date="2021-02-09T11:59:00Z">
        <w:r w:rsidR="000F63C1">
          <w:t>responsibilities</w:t>
        </w:r>
      </w:ins>
      <w:r w:rsidRPr="00990EA3">
        <w:t xml:space="preserve">.  This </w:t>
      </w:r>
      <w:del w:id="31" w:author="Kevin Gregory" w:date="2021-02-09T11:59:00Z">
        <w:r w:rsidRPr="00990EA3" w:rsidDel="000F63C1">
          <w:delText xml:space="preserve">model </w:delText>
        </w:r>
      </w:del>
      <w:ins w:id="32" w:author="Kevin Gregory" w:date="2021-02-09T11:59:00Z">
        <w:r w:rsidR="000F63C1">
          <w:t>M</w:t>
        </w:r>
        <w:r w:rsidR="000F63C1" w:rsidRPr="00990EA3">
          <w:t xml:space="preserve">odel </w:t>
        </w:r>
      </w:ins>
      <w:del w:id="33" w:author="Kevin Gregory" w:date="2021-02-09T11:59:00Z">
        <w:r w:rsidRPr="00990EA3" w:rsidDel="000F63C1">
          <w:delText xml:space="preserve">course </w:delText>
        </w:r>
      </w:del>
      <w:ins w:id="34" w:author="Kevin Gregory" w:date="2021-02-09T11:59:00Z">
        <w:r w:rsidR="000F63C1">
          <w:t>C</w:t>
        </w:r>
        <w:r w:rsidR="000F63C1" w:rsidRPr="00990EA3">
          <w:t xml:space="preserve">ourse </w:t>
        </w:r>
      </w:ins>
      <w:r w:rsidRPr="00990EA3">
        <w:t>on buoy handling and safe working practices should be read in conjunction with the Training Overview Document IALA WWA</w:t>
      </w:r>
      <w:ins w:id="35" w:author="Kevin Gregory" w:date="2021-02-10T10:55:00Z">
        <w:r w:rsidR="006A1B83">
          <w:t xml:space="preserve"> C2000</w:t>
        </w:r>
      </w:ins>
      <w:del w:id="36" w:author="Kevin Gregory" w:date="2021-02-10T10:55:00Z">
        <w:r w:rsidRPr="00990EA3" w:rsidDel="006A1B83">
          <w:delText>.L2.0</w:delText>
        </w:r>
      </w:del>
      <w:r w:rsidRPr="00990EA3">
        <w:t xml:space="preserve"> which contains standard guidance for the conduct of all Level 2 model courses</w:t>
      </w:r>
    </w:p>
    <w:p w14:paraId="1D8FDD75" w14:textId="3CD212F9" w:rsidR="00465491" w:rsidRPr="00093294" w:rsidRDefault="00990EA3" w:rsidP="00990EA3">
      <w:pPr>
        <w:pStyle w:val="BodyText"/>
      </w:pPr>
      <w:r w:rsidRPr="00990EA3">
        <w:t xml:space="preserve">This </w:t>
      </w:r>
      <w:del w:id="37" w:author="Kevin Gregory" w:date="2021-02-09T11:59:00Z">
        <w:r w:rsidRPr="00990EA3" w:rsidDel="000F63C1">
          <w:delText xml:space="preserve">model </w:delText>
        </w:r>
      </w:del>
      <w:ins w:id="38" w:author="Kevin Gregory" w:date="2021-02-09T11:59:00Z">
        <w:r w:rsidR="000F63C1">
          <w:t>M</w:t>
        </w:r>
        <w:r w:rsidR="000F63C1" w:rsidRPr="00990EA3">
          <w:t xml:space="preserve">odel </w:t>
        </w:r>
      </w:ins>
      <w:del w:id="39" w:author="Kevin Gregory" w:date="2021-02-09T11:59:00Z">
        <w:r w:rsidRPr="00990EA3" w:rsidDel="000F63C1">
          <w:delText xml:space="preserve">course </w:delText>
        </w:r>
      </w:del>
      <w:ins w:id="40" w:author="Kevin Gregory" w:date="2021-02-09T11:59:00Z">
        <w:r w:rsidR="000F63C1">
          <w:t>C</w:t>
        </w:r>
        <w:r w:rsidR="000F63C1" w:rsidRPr="00990EA3">
          <w:t xml:space="preserve">ourse </w:t>
        </w:r>
      </w:ins>
      <w:r w:rsidRPr="00990EA3">
        <w:t>is intended to provide national members and other appropriate authorities charged with the provision of AtoN services with specific guidance on the training of AtoN technicians on safe working practices when handling buoys at sea.  Assistance in implementing this and other model courses may be obtained from the IALA World-Wide Academy at the following address:</w:t>
      </w:r>
    </w:p>
    <w:p w14:paraId="332F831C" w14:textId="77777777" w:rsidR="00D95BDA" w:rsidRPr="00093294" w:rsidRDefault="00D95BDA" w:rsidP="00465491">
      <w:pPr>
        <w:pStyle w:val="BodyText"/>
      </w:pPr>
    </w:p>
    <w:p w14:paraId="40C58617" w14:textId="77777777" w:rsidR="00D95BDA" w:rsidRDefault="00D95BDA" w:rsidP="00465491">
      <w:pPr>
        <w:pStyle w:val="BodyText"/>
      </w:pPr>
    </w:p>
    <w:p w14:paraId="52876753" w14:textId="77777777" w:rsidR="008224D0" w:rsidRPr="00093294" w:rsidRDefault="008224D0" w:rsidP="00465491">
      <w:pPr>
        <w:pStyle w:val="BodyText"/>
      </w:pPr>
    </w:p>
    <w:p w14:paraId="7201EF52" w14:textId="60DFA5AB" w:rsidR="008224D0" w:rsidRPr="003322BB" w:rsidRDefault="008224D0" w:rsidP="008224D0">
      <w:pPr>
        <w:pStyle w:val="BodyText"/>
        <w:tabs>
          <w:tab w:val="left" w:pos="6521"/>
          <w:tab w:val="left" w:pos="7513"/>
        </w:tabs>
        <w:spacing w:after="0"/>
        <w:rPr>
          <w:lang w:eastAsia="de-DE"/>
        </w:rPr>
      </w:pPr>
      <w:r w:rsidRPr="003322BB">
        <w:rPr>
          <w:lang w:eastAsia="de-DE"/>
        </w:rPr>
        <w:t xml:space="preserve">The </w:t>
      </w:r>
      <w:del w:id="41" w:author="Kevin Gregory" w:date="2021-02-09T12:00:00Z">
        <w:r w:rsidDel="002F6AF6">
          <w:rPr>
            <w:lang w:eastAsia="de-DE"/>
          </w:rPr>
          <w:delText>Secretary-General</w:delText>
        </w:r>
      </w:del>
      <w:ins w:id="42" w:author="Kevin Gregory" w:date="2021-02-09T12:00:00Z">
        <w:r w:rsidR="002F6AF6">
          <w:rPr>
            <w:lang w:eastAsia="de-DE"/>
          </w:rPr>
          <w:t>Dean</w:t>
        </w:r>
      </w:ins>
    </w:p>
    <w:p w14:paraId="4F4716EC" w14:textId="71710661" w:rsidR="008224D0" w:rsidRPr="003322BB" w:rsidRDefault="008224D0" w:rsidP="008224D0">
      <w:pPr>
        <w:pStyle w:val="BodyText"/>
        <w:tabs>
          <w:tab w:val="left" w:pos="6521"/>
          <w:tab w:val="left" w:pos="7513"/>
        </w:tabs>
        <w:spacing w:after="0"/>
        <w:rPr>
          <w:lang w:eastAsia="de-DE"/>
        </w:rPr>
      </w:pPr>
      <w:r w:rsidRPr="003322BB">
        <w:rPr>
          <w:lang w:eastAsia="de-DE"/>
        </w:rPr>
        <w:t>IALA</w:t>
      </w:r>
      <w:ins w:id="43" w:author="Kevin Gregory" w:date="2021-02-09T12:00:00Z">
        <w:r w:rsidR="002F6AF6">
          <w:rPr>
            <w:lang w:eastAsia="de-DE"/>
          </w:rPr>
          <w:t xml:space="preserve"> World-Wide Academy</w:t>
        </w:r>
      </w:ins>
      <w:r w:rsidRPr="003322BB">
        <w:rPr>
          <w:lang w:eastAsia="de-DE"/>
        </w:rPr>
        <w:tab/>
        <w:t>Tel:</w:t>
      </w:r>
      <w:r w:rsidRPr="003322BB">
        <w:rPr>
          <w:lang w:eastAsia="de-DE"/>
        </w:rPr>
        <w:tab/>
        <w:t>(+) 33 1 34 51 70 01</w:t>
      </w:r>
    </w:p>
    <w:p w14:paraId="75473891" w14:textId="77777777" w:rsidR="008224D0" w:rsidRPr="003322BB" w:rsidRDefault="008224D0" w:rsidP="008224D0">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485214E7" w14:textId="77777777" w:rsidR="008224D0" w:rsidRPr="003322BB" w:rsidRDefault="008224D0" w:rsidP="008224D0">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20" w:history="1">
        <w:r w:rsidRPr="003322BB">
          <w:rPr>
            <w:rStyle w:val="Hyperlink"/>
            <w:rFonts w:eastAsia="Calibri"/>
          </w:rPr>
          <w:t>academy@iala-aism.org</w:t>
        </w:r>
      </w:hyperlink>
    </w:p>
    <w:p w14:paraId="0FF8B012" w14:textId="77777777" w:rsidR="008224D0" w:rsidRPr="003322BB" w:rsidRDefault="008224D0" w:rsidP="008224D0">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21" w:history="1">
        <w:r w:rsidRPr="003322BB">
          <w:rPr>
            <w:rStyle w:val="Hyperlink"/>
            <w:rFonts w:cs="Arial"/>
            <w:lang w:eastAsia="de-DE"/>
          </w:rPr>
          <w:t>www.iala-aism.org</w:t>
        </w:r>
      </w:hyperlink>
    </w:p>
    <w:p w14:paraId="19961472" w14:textId="5795F6F4" w:rsidR="00465491" w:rsidRPr="00093294" w:rsidRDefault="00465491" w:rsidP="00AC1940">
      <w:pPr>
        <w:pStyle w:val="BodyText"/>
        <w:tabs>
          <w:tab w:val="left" w:pos="6521"/>
          <w:tab w:val="left" w:pos="7513"/>
        </w:tabs>
      </w:pPr>
      <w:r w:rsidRPr="00093294">
        <w:br w:type="page"/>
      </w:r>
    </w:p>
    <w:p w14:paraId="2D9B1FD9" w14:textId="284217C3" w:rsidR="00465491" w:rsidRPr="00093294" w:rsidRDefault="00DB1A94" w:rsidP="00513460">
      <w:pPr>
        <w:pStyle w:val="Part"/>
      </w:pPr>
      <w:bookmarkStart w:id="44" w:name="_Toc442348085"/>
      <w:r>
        <w:lastRenderedPageBreak/>
        <w:t xml:space="preserve"> </w:t>
      </w:r>
      <w:bookmarkStart w:id="45" w:name="_Toc448767693"/>
      <w:r w:rsidR="00513460" w:rsidRPr="00093294">
        <w:t xml:space="preserve">- </w:t>
      </w:r>
      <w:r w:rsidR="00D25014" w:rsidRPr="00093294">
        <w:rPr>
          <w:caps w:val="0"/>
        </w:rPr>
        <w:t>COURSE OVERVIEW</w:t>
      </w:r>
      <w:bookmarkEnd w:id="44"/>
      <w:bookmarkEnd w:id="45"/>
    </w:p>
    <w:p w14:paraId="246B2850" w14:textId="20512D62" w:rsidR="00DB1A94" w:rsidRPr="00093294" w:rsidRDefault="006E10AE" w:rsidP="002D2287">
      <w:pPr>
        <w:pStyle w:val="Heading1"/>
        <w:numPr>
          <w:ilvl w:val="0"/>
          <w:numId w:val="20"/>
        </w:numPr>
      </w:pPr>
      <w:bookmarkStart w:id="46" w:name="_Toc448767694"/>
      <w:r>
        <w:rPr>
          <w:caps w:val="0"/>
        </w:rPr>
        <w:t>SCOPE</w:t>
      </w:r>
      <w:bookmarkEnd w:id="46"/>
    </w:p>
    <w:p w14:paraId="3DF65396" w14:textId="77777777" w:rsidR="00DB1A94" w:rsidRPr="00093294" w:rsidRDefault="00DB1A94" w:rsidP="00DB1A94">
      <w:pPr>
        <w:pStyle w:val="Heading1separatationline"/>
      </w:pPr>
    </w:p>
    <w:p w14:paraId="53F372A8" w14:textId="77777777" w:rsidR="00990EA3" w:rsidRPr="00990EA3" w:rsidRDefault="00990EA3" w:rsidP="00990EA3">
      <w:pPr>
        <w:pStyle w:val="BodyText"/>
      </w:pPr>
      <w:r w:rsidRPr="00990EA3">
        <w:t xml:space="preserve">This course is intended to provide technicians with the practical training necessary to become competent in the buoy handling and safe working practices.  </w:t>
      </w:r>
    </w:p>
    <w:p w14:paraId="3D82870D" w14:textId="77777777" w:rsidR="00990EA3" w:rsidRPr="00990EA3" w:rsidRDefault="00990EA3" w:rsidP="00990EA3">
      <w:pPr>
        <w:pStyle w:val="BodyText"/>
      </w:pPr>
      <w:r w:rsidRPr="00990EA3">
        <w:t>Due to the hazardous nature of handling the buoys, all persons attend buoy handling operations should be over the age of 18 and be deemed by the competent authority to be responsible individuals.</w:t>
      </w:r>
    </w:p>
    <w:p w14:paraId="5383C667" w14:textId="52021DBF" w:rsidR="00990EA3" w:rsidRPr="00990EA3" w:rsidRDefault="00990EA3" w:rsidP="00990EA3">
      <w:pPr>
        <w:pStyle w:val="BodyText"/>
      </w:pPr>
      <w:r w:rsidRPr="00990EA3">
        <w:t xml:space="preserve">This course is intended to be supported by further training modules on buoy tenders, buoy moorings and cleaning. </w:t>
      </w:r>
      <w:r>
        <w:t xml:space="preserve"> </w:t>
      </w:r>
      <w:r w:rsidRPr="00990EA3">
        <w:t xml:space="preserve">Details of these supporting model courses can be found in the Level 2 Technician training overview document IALA WWA </w:t>
      </w:r>
      <w:ins w:id="47" w:author="Kevin Gregory" w:date="2021-02-10T10:56:00Z">
        <w:r w:rsidR="006A1B83">
          <w:t>C2000</w:t>
        </w:r>
      </w:ins>
      <w:del w:id="48" w:author="Kevin Gregory" w:date="2021-02-10T10:56:00Z">
        <w:r w:rsidRPr="00990EA3" w:rsidDel="006A1B83">
          <w:delText>L2.0</w:delText>
        </w:r>
      </w:del>
      <w:r w:rsidRPr="00990EA3">
        <w:t>.</w:t>
      </w:r>
    </w:p>
    <w:p w14:paraId="262625C2" w14:textId="015F3E9B" w:rsidR="00DB1A94" w:rsidRPr="00093294" w:rsidRDefault="00990EA3" w:rsidP="00990EA3">
      <w:pPr>
        <w:pStyle w:val="BodyText"/>
      </w:pPr>
      <w:r w:rsidRPr="00990EA3">
        <w:t xml:space="preserve">This course is </w:t>
      </w:r>
      <w:r w:rsidRPr="00215E65">
        <w:rPr>
          <w:bCs/>
          <w:rPrChange w:id="49" w:author="Kevin Gregory" w:date="2021-02-09T14:04:00Z">
            <w:rPr>
              <w:b/>
            </w:rPr>
          </w:rPrChange>
        </w:rPr>
        <w:t>not</w:t>
      </w:r>
      <w:r w:rsidRPr="00990EA3">
        <w:t xml:space="preserve"> intended to provide training in the operation of lifting equipment, </w:t>
      </w:r>
      <w:proofErr w:type="gramStart"/>
      <w:r w:rsidRPr="00990EA3">
        <w:t>cutting</w:t>
      </w:r>
      <w:proofErr w:type="gramEnd"/>
      <w:r w:rsidRPr="00990EA3">
        <w:t xml:space="preserve"> and burning equipment or seamanship tasks for which separate specialist training courses that comply with national legislation may be required</w:t>
      </w:r>
    </w:p>
    <w:p w14:paraId="20833F7F" w14:textId="77777777" w:rsidR="00DB1A94" w:rsidRPr="00093294" w:rsidRDefault="00DB1A94" w:rsidP="00DB1A94">
      <w:pPr>
        <w:pStyle w:val="Heading1"/>
      </w:pPr>
      <w:bookmarkStart w:id="50" w:name="_Toc448767695"/>
      <w:r>
        <w:t>OBJECTIVE</w:t>
      </w:r>
      <w:bookmarkEnd w:id="50"/>
    </w:p>
    <w:p w14:paraId="6627B191" w14:textId="77777777" w:rsidR="00DB1A94" w:rsidRPr="00093294" w:rsidRDefault="00DB1A94" w:rsidP="00DB1A94">
      <w:pPr>
        <w:pStyle w:val="Heading1separatationline"/>
      </w:pPr>
    </w:p>
    <w:p w14:paraId="160280FF" w14:textId="7A39FCD8" w:rsidR="00990EA3" w:rsidRPr="009D23A8" w:rsidRDefault="00990EA3" w:rsidP="00990EA3">
      <w:pPr>
        <w:pStyle w:val="BodyText"/>
      </w:pPr>
      <w:bookmarkStart w:id="51" w:name="_Toc322529519"/>
      <w:bookmarkStart w:id="52" w:name="_Toc322529568"/>
      <w:r w:rsidRPr="009D23A8">
        <w:t xml:space="preserve">Upon successful completion of this course, </w:t>
      </w:r>
      <w:r>
        <w:t>participants</w:t>
      </w:r>
      <w:r w:rsidRPr="009D23A8">
        <w:t xml:space="preserve"> will have acquired sufficient knowledge and s</w:t>
      </w:r>
      <w:r>
        <w:t>kill to handle buoys in a safe working manner</w:t>
      </w:r>
      <w:r w:rsidRPr="009D23A8">
        <w:t xml:space="preserve"> on the job within their organi</w:t>
      </w:r>
      <w:r>
        <w:t>s</w:t>
      </w:r>
      <w:r w:rsidRPr="009D23A8">
        <w:t>ations.</w:t>
      </w:r>
    </w:p>
    <w:bookmarkEnd w:id="51"/>
    <w:bookmarkEnd w:id="52"/>
    <w:p w14:paraId="1BD3FDFD" w14:textId="37A9BC99" w:rsidR="00DB1A94" w:rsidRDefault="00990EA3" w:rsidP="00990EA3">
      <w:pPr>
        <w:pStyle w:val="BodyText"/>
      </w:pPr>
      <w:r w:rsidRPr="00BC22E9">
        <w:t xml:space="preserve">This course is intended to cover the knowledge and practical competence required for a technician to </w:t>
      </w:r>
      <w:r>
        <w:t>safely</w:t>
      </w:r>
      <w:r w:rsidRPr="00BC22E9">
        <w:t xml:space="preserve"> </w:t>
      </w:r>
      <w:r>
        <w:t>handle buoys without any damage or injury</w:t>
      </w:r>
      <w:r w:rsidRPr="00BC22E9">
        <w:t xml:space="preserve">.  The complete course </w:t>
      </w:r>
      <w:r>
        <w:t xml:space="preserve">comprises </w:t>
      </w:r>
      <w:del w:id="53" w:author="Kevin Gregory" w:date="2021-02-09T12:44:00Z">
        <w:r w:rsidDel="00EA50DF">
          <w:delText>5</w:delText>
        </w:r>
        <w:r w:rsidRPr="00BC22E9" w:rsidDel="00EA50DF">
          <w:delText xml:space="preserve"> </w:delText>
        </w:r>
      </w:del>
      <w:ins w:id="54" w:author="Kevin Gregory" w:date="2021-02-09T12:44:00Z">
        <w:r w:rsidR="00EA50DF">
          <w:t>five</w:t>
        </w:r>
        <w:r w:rsidR="00EA50DF" w:rsidRPr="00BC22E9">
          <w:t xml:space="preserve"> </w:t>
        </w:r>
      </w:ins>
      <w:r>
        <w:t xml:space="preserve">theoretical </w:t>
      </w:r>
      <w:r w:rsidRPr="00BC22E9">
        <w:t xml:space="preserve">modules, each of which deals with a specific subject representing an aspect of </w:t>
      </w:r>
      <w:r>
        <w:t>buoy handling and safe working practices</w:t>
      </w:r>
      <w:r w:rsidRPr="00BC22E9">
        <w:t xml:space="preserve">. </w:t>
      </w:r>
      <w:r>
        <w:t xml:space="preserve"> </w:t>
      </w:r>
      <w:r w:rsidRPr="00BC22E9">
        <w:t xml:space="preserve">Each module begins by stating its scope and aims, and then provides a teaching syllabus. </w:t>
      </w:r>
      <w:r>
        <w:t xml:space="preserve"> The final practical module is intended to be conducted at sea.  The complete course is</w:t>
      </w:r>
      <w:r w:rsidRPr="009D23A8">
        <w:t xml:space="preserve"> practical</w:t>
      </w:r>
      <w:r>
        <w:t xml:space="preserve"> and</w:t>
      </w:r>
      <w:r w:rsidRPr="009D23A8">
        <w:t xml:space="preserve"> job-centred designed to provide trainees with a realistic, ha</w:t>
      </w:r>
      <w:r>
        <w:t>nds-on educational experience.</w:t>
      </w:r>
    </w:p>
    <w:p w14:paraId="2EC3A57C" w14:textId="0B0DDBEF" w:rsidR="00DB1A94" w:rsidRDefault="006E10AE" w:rsidP="00DB1A94">
      <w:pPr>
        <w:pStyle w:val="Heading1"/>
      </w:pPr>
      <w:bookmarkStart w:id="55" w:name="_Toc448767696"/>
      <w:r>
        <w:rPr>
          <w:caps w:val="0"/>
        </w:rPr>
        <w:t>COURSE OUTLINE</w:t>
      </w:r>
      <w:bookmarkEnd w:id="55"/>
    </w:p>
    <w:p w14:paraId="22B03FF8" w14:textId="77777777" w:rsidR="00DB1A94" w:rsidRPr="000B26C8" w:rsidRDefault="00DB1A94" w:rsidP="00DB1A94">
      <w:pPr>
        <w:pStyle w:val="Heading1separatationline"/>
      </w:pPr>
    </w:p>
    <w:p w14:paraId="5E92D03A" w14:textId="4F78D774" w:rsidR="00DB1A94" w:rsidRDefault="00DB1A94" w:rsidP="00DB1A94">
      <w:pPr>
        <w:pStyle w:val="BodyText"/>
        <w:rPr>
          <w:ins w:id="56" w:author="Kevin Gregory" w:date="2021-02-09T12:20:00Z"/>
        </w:rPr>
      </w:pPr>
      <w:r>
        <w:t xml:space="preserve">This practical course is intended to cover the knowledge required for a technician to maintain plastic buoys under supervision. </w:t>
      </w:r>
      <w:r w:rsidR="00990EA3">
        <w:t xml:space="preserve"> </w:t>
      </w:r>
      <w:r>
        <w:t xml:space="preserve">The complete course comprises </w:t>
      </w:r>
      <w:del w:id="57" w:author="Kevin Gregory" w:date="2021-02-09T13:23:00Z">
        <w:r w:rsidDel="00F17483">
          <w:delText xml:space="preserve">5 </w:delText>
        </w:r>
      </w:del>
      <w:ins w:id="58" w:author="Kevin Gregory" w:date="2021-02-09T13:23:00Z">
        <w:r w:rsidR="00F17483">
          <w:t xml:space="preserve">five </w:t>
        </w:r>
      </w:ins>
      <w:r>
        <w:t xml:space="preserve">classroom modules, each of which deals with a specific subject covering aspects of plastic buoy maintenance. </w:t>
      </w:r>
      <w:r w:rsidR="00990EA3">
        <w:t xml:space="preserve"> </w:t>
      </w:r>
      <w:r>
        <w:t xml:space="preserve">Module </w:t>
      </w:r>
      <w:del w:id="59" w:author="Kevin Gregory" w:date="2021-02-09T13:23:00Z">
        <w:r w:rsidDel="00F17483">
          <w:delText xml:space="preserve">6 </w:delText>
        </w:r>
      </w:del>
      <w:ins w:id="60" w:author="Kevin Gregory" w:date="2021-02-09T13:23:00Z">
        <w:r w:rsidR="00F17483">
          <w:t xml:space="preserve">six </w:t>
        </w:r>
      </w:ins>
      <w:r>
        <w:t>comprises a site visit designed to consolidate theoretical and practical knowledge. Each module begins by stating its scope and aims, and then provides a teaching syllabus.</w:t>
      </w:r>
    </w:p>
    <w:p w14:paraId="65723AE4" w14:textId="77777777" w:rsidR="009D2130" w:rsidRPr="009D2130" w:rsidRDefault="009D2130" w:rsidP="009D2130">
      <w:pPr>
        <w:spacing w:after="120"/>
        <w:rPr>
          <w:ins w:id="61" w:author="Kevin Gregory" w:date="2021-02-09T12:20:00Z"/>
          <w:rFonts w:ascii="Calibri" w:hAnsi="Calibri" w:cs="Arial"/>
          <w:sz w:val="22"/>
        </w:rPr>
      </w:pPr>
      <w:ins w:id="62" w:author="Kevin Gregory" w:date="2021-02-09T12:20:00Z">
        <w:r w:rsidRPr="009D2130">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6A4A29FF" w14:textId="71926225" w:rsidR="009D2130" w:rsidRPr="009D2130" w:rsidRDefault="009D2130" w:rsidP="009D2130">
      <w:pPr>
        <w:spacing w:after="120"/>
        <w:rPr>
          <w:ins w:id="63" w:author="Kevin Gregory" w:date="2021-02-09T12:20:00Z"/>
          <w:rFonts w:ascii="Calibri" w:hAnsi="Calibri" w:cs="Arial"/>
          <w:sz w:val="22"/>
        </w:rPr>
      </w:pPr>
      <w:ins w:id="64" w:author="Kevin Gregory" w:date="2021-02-09T12:20:00Z">
        <w:r w:rsidRPr="009D2130">
          <w:rPr>
            <w:rFonts w:ascii="Calibri" w:hAnsi="Calibri" w:cs="Arial"/>
            <w:sz w:val="22"/>
          </w:rPr>
          <w:t xml:space="preserve">This Model Course is focussed </w:t>
        </w:r>
        <w:proofErr w:type="gramStart"/>
        <w:r w:rsidRPr="009D2130">
          <w:rPr>
            <w:rFonts w:ascii="Calibri" w:hAnsi="Calibri" w:cs="Arial"/>
            <w:sz w:val="22"/>
          </w:rPr>
          <w:t>at</w:t>
        </w:r>
        <w:proofErr w:type="gramEnd"/>
        <w:r w:rsidRPr="009D2130">
          <w:rPr>
            <w:rFonts w:ascii="Calibri" w:hAnsi="Calibri" w:cs="Arial"/>
            <w:sz w:val="22"/>
          </w:rPr>
          <w:t xml:space="preserve"> the satisfactory level of competence.</w:t>
        </w:r>
      </w:ins>
    </w:p>
    <w:p w14:paraId="3A3A0E6D" w14:textId="77777777" w:rsidR="009D2130" w:rsidRPr="009D2130" w:rsidRDefault="009D2130">
      <w:pPr>
        <w:pStyle w:val="Tablecaption"/>
        <w:jc w:val="center"/>
        <w:rPr>
          <w:ins w:id="65" w:author="Kevin Gregory" w:date="2021-02-09T12:20:00Z"/>
        </w:rPr>
        <w:pPrChange w:id="66" w:author="Kevin Gregory" w:date="2021-02-09T12:20:00Z">
          <w:pPr>
            <w:spacing w:after="240"/>
            <w:ind w:left="992" w:hanging="992"/>
            <w:jc w:val="center"/>
          </w:pPr>
        </w:pPrChange>
      </w:pPr>
      <w:ins w:id="67" w:author="Kevin Gregory" w:date="2021-02-09T12:20:00Z">
        <w:r w:rsidRPr="009D2130">
          <w:t>Levels of Competence</w:t>
        </w:r>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9D2130" w:rsidRPr="009D2130" w14:paraId="553AD6CB" w14:textId="77777777" w:rsidTr="009D2130">
        <w:trPr>
          <w:cantSplit/>
          <w:tblHeader/>
          <w:ins w:id="68" w:author="Kevin Gregory" w:date="2021-02-09T12:20:00Z"/>
        </w:trPr>
        <w:tc>
          <w:tcPr>
            <w:tcW w:w="1557" w:type="dxa"/>
            <w:tcMar>
              <w:top w:w="57" w:type="dxa"/>
              <w:bottom w:w="57" w:type="dxa"/>
            </w:tcMar>
          </w:tcPr>
          <w:p w14:paraId="60484FED" w14:textId="77777777" w:rsidR="009D2130" w:rsidRPr="009D2130" w:rsidRDefault="009D2130" w:rsidP="009D2130">
            <w:pPr>
              <w:spacing w:before="60" w:after="60"/>
              <w:ind w:left="113" w:right="113"/>
              <w:jc w:val="center"/>
              <w:rPr>
                <w:ins w:id="69" w:author="Kevin Gregory" w:date="2021-02-09T12:20:00Z"/>
                <w:b/>
                <w:color w:val="00AFAA"/>
                <w:sz w:val="20"/>
              </w:rPr>
            </w:pPr>
            <w:ins w:id="70" w:author="Kevin Gregory" w:date="2021-02-09T12:20:00Z">
              <w:r w:rsidRPr="009D2130">
                <w:rPr>
                  <w:b/>
                  <w:color w:val="00AFAA"/>
                  <w:sz w:val="20"/>
                </w:rPr>
                <w:t>Competence Level</w:t>
              </w:r>
            </w:ins>
          </w:p>
        </w:tc>
        <w:tc>
          <w:tcPr>
            <w:tcW w:w="1670" w:type="dxa"/>
            <w:tcMar>
              <w:top w:w="57" w:type="dxa"/>
              <w:bottom w:w="57" w:type="dxa"/>
            </w:tcMar>
          </w:tcPr>
          <w:p w14:paraId="512F1941" w14:textId="77777777" w:rsidR="009D2130" w:rsidRPr="009D2130" w:rsidRDefault="009D2130" w:rsidP="009D2130">
            <w:pPr>
              <w:spacing w:before="60" w:after="60"/>
              <w:ind w:left="113" w:right="113"/>
              <w:rPr>
                <w:ins w:id="71" w:author="Kevin Gregory" w:date="2021-02-09T12:20:00Z"/>
                <w:b/>
                <w:color w:val="00AFAA"/>
                <w:sz w:val="20"/>
              </w:rPr>
            </w:pPr>
            <w:ins w:id="72" w:author="Kevin Gregory" w:date="2021-02-09T12:20:00Z">
              <w:r w:rsidRPr="009D2130">
                <w:rPr>
                  <w:b/>
                  <w:color w:val="00AFAA"/>
                  <w:sz w:val="20"/>
                </w:rPr>
                <w:t>Learning Outcome</w:t>
              </w:r>
            </w:ins>
          </w:p>
        </w:tc>
        <w:tc>
          <w:tcPr>
            <w:tcW w:w="2977" w:type="dxa"/>
            <w:tcMar>
              <w:top w:w="57" w:type="dxa"/>
              <w:bottom w:w="57" w:type="dxa"/>
            </w:tcMar>
            <w:vAlign w:val="center"/>
          </w:tcPr>
          <w:p w14:paraId="16E8AA82" w14:textId="77777777" w:rsidR="009D2130" w:rsidRPr="009D2130" w:rsidRDefault="009D2130" w:rsidP="009D2130">
            <w:pPr>
              <w:spacing w:before="60" w:after="60"/>
              <w:ind w:left="113" w:right="113"/>
              <w:rPr>
                <w:ins w:id="73" w:author="Kevin Gregory" w:date="2021-02-09T12:20:00Z"/>
                <w:b/>
                <w:color w:val="00AFAA"/>
                <w:sz w:val="20"/>
              </w:rPr>
            </w:pPr>
            <w:ins w:id="74" w:author="Kevin Gregory" w:date="2021-02-09T12:20:00Z">
              <w:r w:rsidRPr="009D2130">
                <w:rPr>
                  <w:b/>
                  <w:color w:val="00AFAA"/>
                  <w:sz w:val="20"/>
                </w:rPr>
                <w:t>Instructional Objectives</w:t>
              </w:r>
            </w:ins>
          </w:p>
        </w:tc>
        <w:tc>
          <w:tcPr>
            <w:tcW w:w="3543" w:type="dxa"/>
            <w:tcMar>
              <w:top w:w="57" w:type="dxa"/>
              <w:bottom w:w="57" w:type="dxa"/>
            </w:tcMar>
            <w:vAlign w:val="center"/>
          </w:tcPr>
          <w:p w14:paraId="76E1F32C" w14:textId="77777777" w:rsidR="009D2130" w:rsidRPr="009D2130" w:rsidRDefault="009D2130" w:rsidP="009D2130">
            <w:pPr>
              <w:spacing w:before="60" w:after="60"/>
              <w:ind w:left="113" w:right="113"/>
              <w:rPr>
                <w:ins w:id="75" w:author="Kevin Gregory" w:date="2021-02-09T12:20:00Z"/>
                <w:b/>
                <w:color w:val="00AFAA"/>
                <w:sz w:val="20"/>
              </w:rPr>
            </w:pPr>
            <w:ins w:id="76" w:author="Kevin Gregory" w:date="2021-02-09T12:20:00Z">
              <w:r w:rsidRPr="009D2130">
                <w:rPr>
                  <w:b/>
                  <w:color w:val="00AFAA"/>
                  <w:sz w:val="20"/>
                </w:rPr>
                <w:t>Required skills</w:t>
              </w:r>
            </w:ins>
          </w:p>
        </w:tc>
      </w:tr>
      <w:tr w:rsidR="009D2130" w:rsidRPr="009D2130" w14:paraId="79DC0844" w14:textId="77777777" w:rsidTr="009D2130">
        <w:trPr>
          <w:cantSplit/>
          <w:ins w:id="77" w:author="Kevin Gregory" w:date="2021-02-09T12:20:00Z"/>
        </w:trPr>
        <w:tc>
          <w:tcPr>
            <w:tcW w:w="1557" w:type="dxa"/>
            <w:tcMar>
              <w:top w:w="57" w:type="dxa"/>
              <w:bottom w:w="57" w:type="dxa"/>
            </w:tcMar>
            <w:vAlign w:val="center"/>
          </w:tcPr>
          <w:p w14:paraId="65726F6E" w14:textId="77777777" w:rsidR="009D2130" w:rsidRPr="009D2130" w:rsidRDefault="009D2130" w:rsidP="009D2130">
            <w:pPr>
              <w:spacing w:before="60" w:after="60"/>
              <w:ind w:left="113" w:right="113"/>
              <w:rPr>
                <w:ins w:id="78" w:author="Kevin Gregory" w:date="2021-02-09T12:20:00Z"/>
                <w:color w:val="000000" w:themeColor="text1"/>
                <w:sz w:val="20"/>
              </w:rPr>
            </w:pPr>
            <w:ins w:id="79" w:author="Kevin Gregory" w:date="2021-02-09T12:20:00Z">
              <w:r w:rsidRPr="009D2130">
                <w:rPr>
                  <w:color w:val="000000" w:themeColor="text1"/>
                  <w:sz w:val="20"/>
                </w:rPr>
                <w:t>2</w:t>
              </w:r>
            </w:ins>
          </w:p>
        </w:tc>
        <w:tc>
          <w:tcPr>
            <w:tcW w:w="1670" w:type="dxa"/>
            <w:tcMar>
              <w:top w:w="57" w:type="dxa"/>
              <w:bottom w:w="57" w:type="dxa"/>
            </w:tcMar>
            <w:vAlign w:val="center"/>
          </w:tcPr>
          <w:p w14:paraId="7229C3B2" w14:textId="77777777" w:rsidR="009D2130" w:rsidRPr="009D2130" w:rsidRDefault="009D2130" w:rsidP="009D2130">
            <w:pPr>
              <w:spacing w:before="60" w:after="60"/>
              <w:ind w:left="113" w:right="113"/>
              <w:rPr>
                <w:ins w:id="80" w:author="Kevin Gregory" w:date="2021-02-09T12:20:00Z"/>
                <w:color w:val="000000" w:themeColor="text1"/>
                <w:sz w:val="20"/>
              </w:rPr>
            </w:pPr>
            <w:ins w:id="81" w:author="Kevin Gregory" w:date="2021-02-09T12:20:00Z">
              <w:r w:rsidRPr="009D2130">
                <w:rPr>
                  <w:color w:val="000000" w:themeColor="text1"/>
                  <w:sz w:val="20"/>
                </w:rPr>
                <w:t>The conduct of routine tasks unsupervised and some more complex tasks under guidance</w:t>
              </w:r>
            </w:ins>
          </w:p>
        </w:tc>
        <w:tc>
          <w:tcPr>
            <w:tcW w:w="2977" w:type="dxa"/>
            <w:tcMar>
              <w:top w:w="57" w:type="dxa"/>
              <w:bottom w:w="57" w:type="dxa"/>
            </w:tcMar>
            <w:vAlign w:val="center"/>
          </w:tcPr>
          <w:p w14:paraId="474583B7" w14:textId="77777777" w:rsidR="009D2130" w:rsidRPr="009D2130" w:rsidRDefault="009D2130" w:rsidP="009D2130">
            <w:pPr>
              <w:spacing w:before="60" w:after="60"/>
              <w:ind w:left="113" w:right="113"/>
              <w:rPr>
                <w:ins w:id="82" w:author="Kevin Gregory" w:date="2021-02-09T12:20:00Z"/>
                <w:color w:val="000000" w:themeColor="text1"/>
                <w:sz w:val="20"/>
              </w:rPr>
            </w:pPr>
            <w:ins w:id="83" w:author="Kevin Gregory" w:date="2021-02-09T12:20:00Z">
              <w:r w:rsidRPr="009D2130">
                <w:rPr>
                  <w:color w:val="000000" w:themeColor="text1"/>
                  <w:sz w:val="20"/>
                </w:rPr>
                <w:t xml:space="preserve">A </w:t>
              </w:r>
              <w:r w:rsidRPr="009D2130">
                <w:rPr>
                  <w:bCs/>
                  <w:color w:val="000000" w:themeColor="text1"/>
                  <w:sz w:val="20"/>
                  <w:rPrChange w:id="84" w:author="Kevin Gregory" w:date="2021-02-09T12:20:00Z">
                    <w:rPr>
                      <w:b/>
                      <w:color w:val="000000" w:themeColor="text1"/>
                      <w:sz w:val="20"/>
                    </w:rPr>
                  </w:rPrChange>
                </w:rPr>
                <w:t>satisfactory</w:t>
              </w:r>
              <w:r w:rsidRPr="009D2130">
                <w:rPr>
                  <w:color w:val="000000" w:themeColor="text1"/>
                  <w:sz w:val="20"/>
                </w:rPr>
                <w:t xml:space="preserve"> understanding of theoretical concepts and principles so that they can be applied in practice</w:t>
              </w:r>
            </w:ins>
          </w:p>
        </w:tc>
        <w:tc>
          <w:tcPr>
            <w:tcW w:w="3543" w:type="dxa"/>
            <w:tcMar>
              <w:top w:w="57" w:type="dxa"/>
              <w:bottom w:w="57" w:type="dxa"/>
            </w:tcMar>
            <w:vAlign w:val="center"/>
          </w:tcPr>
          <w:p w14:paraId="50DAEDA7" w14:textId="77777777" w:rsidR="009D2130" w:rsidRPr="009D2130" w:rsidRDefault="009D2130" w:rsidP="009D2130">
            <w:pPr>
              <w:spacing w:before="60" w:after="60"/>
              <w:ind w:left="113" w:right="113"/>
              <w:rPr>
                <w:ins w:id="85" w:author="Kevin Gregory" w:date="2021-02-09T12:20:00Z"/>
                <w:color w:val="000000" w:themeColor="text1"/>
                <w:sz w:val="20"/>
              </w:rPr>
            </w:pPr>
            <w:ins w:id="86" w:author="Kevin Gregory" w:date="2021-02-09T12:20:00Z">
              <w:r w:rsidRPr="009D2130">
                <w:rPr>
                  <w:color w:val="000000" w:themeColor="text1"/>
                  <w:sz w:val="20"/>
                </w:rPr>
                <w:t>Correctly acquired responses have become habitual.  Actions can be performed confidently and efficiently</w:t>
              </w:r>
            </w:ins>
          </w:p>
        </w:tc>
      </w:tr>
    </w:tbl>
    <w:p w14:paraId="45430E20" w14:textId="77777777" w:rsidR="009D2130" w:rsidRDefault="009D2130" w:rsidP="00DB1A94">
      <w:pPr>
        <w:pStyle w:val="BodyText"/>
      </w:pPr>
    </w:p>
    <w:p w14:paraId="414B37AF" w14:textId="5186292B" w:rsidR="00DB1A94" w:rsidRDefault="006E10AE" w:rsidP="00DB1A94">
      <w:pPr>
        <w:pStyle w:val="Heading1"/>
      </w:pPr>
      <w:bookmarkStart w:id="87" w:name="_Toc448767697"/>
      <w:r>
        <w:rPr>
          <w:caps w:val="0"/>
        </w:rPr>
        <w:t>TEACHING MODULES</w:t>
      </w:r>
      <w:bookmarkEnd w:id="87"/>
    </w:p>
    <w:p w14:paraId="7DA3FCA7" w14:textId="77777777" w:rsidR="00DB1A94" w:rsidRDefault="00DB1A94" w:rsidP="00DB1A94">
      <w:pPr>
        <w:pStyle w:val="Heading1separatationline"/>
      </w:pPr>
    </w:p>
    <w:p w14:paraId="172088D5" w14:textId="77777777" w:rsidR="00DB1A94" w:rsidRPr="000B26C8" w:rsidRDefault="00DB1A94" w:rsidP="00325108">
      <w:pPr>
        <w:pStyle w:val="Tablecaption"/>
        <w:jc w:val="center"/>
      </w:pPr>
      <w:bookmarkStart w:id="88" w:name="_Toc448766335"/>
      <w:r>
        <w:t>Table of Teaching Modules</w:t>
      </w:r>
      <w:bookmarkEnd w:id="88"/>
    </w:p>
    <w:tbl>
      <w:tblPr>
        <w:tblW w:w="8949" w:type="dxa"/>
        <w:jc w:val="center"/>
        <w:tblLayout w:type="fixed"/>
        <w:tblLook w:val="0000" w:firstRow="0" w:lastRow="0" w:firstColumn="0" w:lastColumn="0" w:noHBand="0" w:noVBand="0"/>
      </w:tblPr>
      <w:tblGrid>
        <w:gridCol w:w="3124"/>
        <w:gridCol w:w="1126"/>
        <w:gridCol w:w="4699"/>
      </w:tblGrid>
      <w:tr w:rsidR="00325108" w:rsidRPr="001A35C8" w14:paraId="62E6A2B6" w14:textId="77777777" w:rsidTr="00325108">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7D446DF" w14:textId="77777777" w:rsidR="00325108" w:rsidRPr="0081138A" w:rsidRDefault="00325108" w:rsidP="00325108">
            <w:pPr>
              <w:pStyle w:val="Tableheading"/>
            </w:pPr>
            <w:r w:rsidRPr="0081138A">
              <w:t xml:space="preserve">Module </w:t>
            </w:r>
            <w:r>
              <w:t>T</w:t>
            </w:r>
            <w:r w:rsidRPr="0081138A">
              <w:t>itle</w:t>
            </w:r>
          </w:p>
        </w:tc>
        <w:tc>
          <w:tcPr>
            <w:tcW w:w="1126" w:type="dxa"/>
            <w:tcBorders>
              <w:top w:val="single" w:sz="6" w:space="0" w:color="000000"/>
              <w:left w:val="single" w:sz="4" w:space="0" w:color="000000"/>
              <w:bottom w:val="single" w:sz="4" w:space="0" w:color="000000"/>
              <w:right w:val="single" w:sz="4" w:space="0" w:color="000000"/>
            </w:tcBorders>
            <w:vAlign w:val="center"/>
          </w:tcPr>
          <w:p w14:paraId="55AFB7DF" w14:textId="77777777" w:rsidR="00325108" w:rsidRPr="0081138A" w:rsidRDefault="00325108" w:rsidP="00325108">
            <w:pPr>
              <w:pStyle w:val="Tableheading"/>
              <w:jc w:val="center"/>
            </w:pPr>
            <w:r w:rsidRPr="0081138A">
              <w:t>Time in hours</w:t>
            </w:r>
          </w:p>
        </w:tc>
        <w:tc>
          <w:tcPr>
            <w:tcW w:w="4699" w:type="dxa"/>
            <w:tcBorders>
              <w:top w:val="single" w:sz="6" w:space="0" w:color="000000"/>
              <w:left w:val="single" w:sz="4" w:space="0" w:color="000000"/>
              <w:bottom w:val="single" w:sz="4" w:space="0" w:color="000000"/>
              <w:right w:val="single" w:sz="4" w:space="0" w:color="000000"/>
            </w:tcBorders>
            <w:vAlign w:val="center"/>
          </w:tcPr>
          <w:p w14:paraId="512DBE34" w14:textId="77777777" w:rsidR="00325108" w:rsidRPr="0081138A" w:rsidRDefault="00325108" w:rsidP="00325108">
            <w:pPr>
              <w:pStyle w:val="Tableheading"/>
            </w:pPr>
            <w:r w:rsidRPr="0081138A">
              <w:t>Overview</w:t>
            </w:r>
          </w:p>
        </w:tc>
      </w:tr>
      <w:tr w:rsidR="00224286" w:rsidRPr="001A35C8" w14:paraId="24FCE9E3" w14:textId="77777777" w:rsidTr="00224286">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44FD0771" w14:textId="29B37D03" w:rsidR="00224286" w:rsidRPr="005A5150" w:rsidRDefault="00224286" w:rsidP="00224286">
            <w:pPr>
              <w:pStyle w:val="Tabletext"/>
            </w:pPr>
            <w:del w:id="89" w:author="Kevin Gregory" w:date="2021-02-09T13:24:00Z">
              <w:r w:rsidRPr="00F30A13" w:rsidDel="00F17483">
                <w:delText>Mangement</w:delText>
              </w:r>
            </w:del>
            <w:ins w:id="90" w:author="Kevin Gregory" w:date="2021-02-09T13:24:00Z">
              <w:r w:rsidR="00F17483" w:rsidRPr="00F30A13">
                <w:t>Management</w:t>
              </w:r>
            </w:ins>
            <w:r w:rsidRPr="00F30A13">
              <w:t xml:space="preserve"> plans for </w:t>
            </w:r>
            <w:del w:id="91" w:author="Kevin Gregory" w:date="2021-02-09T13:58:00Z">
              <w:r w:rsidRPr="00F30A13" w:rsidDel="00215E65">
                <w:delText>safe  buoy</w:delText>
              </w:r>
            </w:del>
            <w:ins w:id="92" w:author="Kevin Gregory" w:date="2021-02-09T13:58:00Z">
              <w:r w:rsidR="00215E65" w:rsidRPr="00F30A13">
                <w:t>safe buoy</w:t>
              </w:r>
            </w:ins>
            <w:r w:rsidRPr="00F30A13">
              <w:t xml:space="preserve"> handling </w:t>
            </w:r>
          </w:p>
        </w:tc>
        <w:tc>
          <w:tcPr>
            <w:tcW w:w="1126" w:type="dxa"/>
            <w:tcBorders>
              <w:top w:val="single" w:sz="6" w:space="0" w:color="000000"/>
              <w:left w:val="single" w:sz="4" w:space="0" w:color="000000"/>
              <w:bottom w:val="single" w:sz="4" w:space="0" w:color="000000"/>
              <w:right w:val="single" w:sz="4" w:space="0" w:color="000000"/>
            </w:tcBorders>
            <w:vAlign w:val="center"/>
          </w:tcPr>
          <w:p w14:paraId="3A136666" w14:textId="4E6D6FFC" w:rsidR="00224286" w:rsidRPr="005A5150" w:rsidRDefault="00224286" w:rsidP="00224286">
            <w:pPr>
              <w:pStyle w:val="Tabletext"/>
            </w:pPr>
            <w:r w:rsidRPr="00F30A13">
              <w:t>1</w:t>
            </w:r>
          </w:p>
        </w:tc>
        <w:tc>
          <w:tcPr>
            <w:tcW w:w="4699" w:type="dxa"/>
            <w:tcBorders>
              <w:top w:val="single" w:sz="6" w:space="0" w:color="000000"/>
              <w:left w:val="single" w:sz="4" w:space="0" w:color="000000"/>
              <w:bottom w:val="single" w:sz="4" w:space="0" w:color="000000"/>
              <w:right w:val="single" w:sz="4" w:space="0" w:color="000000"/>
            </w:tcBorders>
          </w:tcPr>
          <w:p w14:paraId="154C238F" w14:textId="30277214" w:rsidR="00224286" w:rsidRPr="001A35C8" w:rsidRDefault="00224286" w:rsidP="00224286">
            <w:pPr>
              <w:pStyle w:val="Tabletext"/>
            </w:pPr>
            <w:r w:rsidRPr="00F30A13">
              <w:t>This module describes the planning of buoy handling operations</w:t>
            </w:r>
          </w:p>
        </w:tc>
      </w:tr>
      <w:tr w:rsidR="00224286" w:rsidRPr="001A35C8" w14:paraId="1258DFAA" w14:textId="77777777" w:rsidTr="00224286">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5A56124" w14:textId="428ABE41" w:rsidR="00224286" w:rsidRPr="00385C08" w:rsidRDefault="00224286" w:rsidP="00224286">
            <w:pPr>
              <w:pStyle w:val="Tabletext"/>
            </w:pPr>
            <w:r w:rsidRPr="00F30A13">
              <w:t>Equipment and tools</w:t>
            </w:r>
          </w:p>
        </w:tc>
        <w:tc>
          <w:tcPr>
            <w:tcW w:w="1126" w:type="dxa"/>
            <w:tcBorders>
              <w:top w:val="single" w:sz="4" w:space="0" w:color="000000"/>
              <w:left w:val="single" w:sz="4" w:space="0" w:color="000000"/>
              <w:bottom w:val="single" w:sz="4" w:space="0" w:color="000000"/>
              <w:right w:val="single" w:sz="4" w:space="0" w:color="000000"/>
            </w:tcBorders>
            <w:vAlign w:val="center"/>
          </w:tcPr>
          <w:p w14:paraId="048C53FC" w14:textId="3A265181" w:rsidR="00224286" w:rsidRPr="00385C08" w:rsidRDefault="00224286" w:rsidP="00224286">
            <w:pPr>
              <w:pStyle w:val="Tabletext"/>
            </w:pPr>
            <w:r w:rsidRPr="00F30A13">
              <w:t>1</w:t>
            </w:r>
          </w:p>
        </w:tc>
        <w:tc>
          <w:tcPr>
            <w:tcW w:w="4699" w:type="dxa"/>
            <w:tcBorders>
              <w:top w:val="single" w:sz="4" w:space="0" w:color="000000"/>
              <w:left w:val="single" w:sz="4" w:space="0" w:color="000000"/>
              <w:bottom w:val="single" w:sz="4" w:space="0" w:color="000000"/>
              <w:right w:val="single" w:sz="4" w:space="0" w:color="000000"/>
            </w:tcBorders>
          </w:tcPr>
          <w:p w14:paraId="167E9CFA" w14:textId="1E91CE6D" w:rsidR="00224286" w:rsidRPr="00385C08" w:rsidRDefault="00224286" w:rsidP="00224286">
            <w:pPr>
              <w:pStyle w:val="Tabletext"/>
            </w:pPr>
            <w:r w:rsidRPr="00F30A13">
              <w:t>This module describes the equipment and tools required during buoy handling operations</w:t>
            </w:r>
          </w:p>
        </w:tc>
      </w:tr>
      <w:tr w:rsidR="00224286" w:rsidRPr="001A35C8" w14:paraId="2522BF9D" w14:textId="77777777" w:rsidTr="00224286">
        <w:trPr>
          <w:trHeight w:val="7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689431D" w14:textId="1D5A185E" w:rsidR="00224286" w:rsidRPr="005A5150" w:rsidRDefault="00224286" w:rsidP="00224286">
            <w:pPr>
              <w:pStyle w:val="Tabletext"/>
            </w:pPr>
            <w:r w:rsidRPr="00F30A13">
              <w:t>Logistics of buoy operations</w:t>
            </w:r>
          </w:p>
        </w:tc>
        <w:tc>
          <w:tcPr>
            <w:tcW w:w="1126" w:type="dxa"/>
            <w:tcBorders>
              <w:top w:val="single" w:sz="4" w:space="0" w:color="000000"/>
              <w:left w:val="single" w:sz="4" w:space="0" w:color="000000"/>
              <w:bottom w:val="single" w:sz="4" w:space="0" w:color="000000"/>
              <w:right w:val="single" w:sz="4" w:space="0" w:color="000000"/>
            </w:tcBorders>
            <w:vAlign w:val="center"/>
          </w:tcPr>
          <w:p w14:paraId="0AE09EE2" w14:textId="674CD039" w:rsidR="00224286" w:rsidRPr="005A5150" w:rsidRDefault="00224286" w:rsidP="00224286">
            <w:pPr>
              <w:pStyle w:val="Tabletext"/>
            </w:pPr>
            <w:r w:rsidRPr="00F30A13">
              <w:t>0.5</w:t>
            </w:r>
          </w:p>
        </w:tc>
        <w:tc>
          <w:tcPr>
            <w:tcW w:w="4699" w:type="dxa"/>
            <w:tcBorders>
              <w:top w:val="single" w:sz="4" w:space="0" w:color="000000"/>
              <w:left w:val="single" w:sz="4" w:space="0" w:color="000000"/>
              <w:bottom w:val="single" w:sz="4" w:space="0" w:color="000000"/>
              <w:right w:val="single" w:sz="4" w:space="0" w:color="000000"/>
            </w:tcBorders>
          </w:tcPr>
          <w:p w14:paraId="663BF494" w14:textId="1EA3CA8F" w:rsidR="00224286" w:rsidRPr="001A35C8" w:rsidRDefault="00224286" w:rsidP="00224286">
            <w:pPr>
              <w:pStyle w:val="Tabletext"/>
              <w:rPr>
                <w:rFonts w:cs="Arial"/>
              </w:rPr>
            </w:pPr>
            <w:r w:rsidRPr="00F30A13">
              <w:t xml:space="preserve">This module describes the logistical process of moving buoys from </w:t>
            </w:r>
            <w:del w:id="93" w:author="Kevin Gregory" w:date="2021-02-09T13:59:00Z">
              <w:r w:rsidRPr="00F30A13" w:rsidDel="00215E65">
                <w:delText>pier to ship and ship to water</w:delText>
              </w:r>
            </w:del>
            <w:ins w:id="94" w:author="Kevin Gregory" w:date="2021-02-09T13:59:00Z">
              <w:r w:rsidR="00215E65">
                <w:t>ship to shore</w:t>
              </w:r>
            </w:ins>
          </w:p>
        </w:tc>
      </w:tr>
      <w:tr w:rsidR="00224286" w:rsidRPr="001A35C8" w14:paraId="174E64C4" w14:textId="77777777" w:rsidTr="00224286">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11DA873" w14:textId="112C1E5B" w:rsidR="00224286" w:rsidRPr="005A5150" w:rsidRDefault="00224286" w:rsidP="00224286">
            <w:pPr>
              <w:pStyle w:val="Tabletext"/>
            </w:pPr>
            <w:r w:rsidRPr="00F30A13">
              <w:t xml:space="preserve">Buoy retrieval, safe handling, </w:t>
            </w:r>
            <w:proofErr w:type="gramStart"/>
            <w:r w:rsidRPr="00F30A13">
              <w:t>inspection</w:t>
            </w:r>
            <w:proofErr w:type="gramEnd"/>
            <w:r w:rsidRPr="00F30A13">
              <w:t xml:space="preserve"> and replacement</w:t>
            </w:r>
          </w:p>
        </w:tc>
        <w:tc>
          <w:tcPr>
            <w:tcW w:w="1126" w:type="dxa"/>
            <w:tcBorders>
              <w:top w:val="single" w:sz="4" w:space="0" w:color="000000"/>
              <w:left w:val="single" w:sz="4" w:space="0" w:color="000000"/>
              <w:bottom w:val="single" w:sz="4" w:space="0" w:color="000000"/>
              <w:right w:val="single" w:sz="4" w:space="0" w:color="000000"/>
            </w:tcBorders>
            <w:vAlign w:val="center"/>
          </w:tcPr>
          <w:p w14:paraId="29D42962" w14:textId="4EE686EB" w:rsidR="00224286" w:rsidRPr="005A5150" w:rsidRDefault="00224286" w:rsidP="00224286">
            <w:pPr>
              <w:pStyle w:val="Tabletext"/>
            </w:pPr>
            <w:r w:rsidRPr="00F30A13">
              <w:t>2.5</w:t>
            </w:r>
          </w:p>
        </w:tc>
        <w:tc>
          <w:tcPr>
            <w:tcW w:w="4699" w:type="dxa"/>
            <w:tcBorders>
              <w:top w:val="single" w:sz="4" w:space="0" w:color="000000"/>
              <w:left w:val="single" w:sz="4" w:space="0" w:color="000000"/>
              <w:bottom w:val="single" w:sz="4" w:space="0" w:color="000000"/>
              <w:right w:val="single" w:sz="4" w:space="0" w:color="000000"/>
            </w:tcBorders>
          </w:tcPr>
          <w:p w14:paraId="4B4453C4" w14:textId="3FA76221" w:rsidR="00224286" w:rsidRPr="005A5150" w:rsidRDefault="00224286" w:rsidP="00224286">
            <w:pPr>
              <w:pStyle w:val="Tabletext"/>
              <w:rPr>
                <w:rFonts w:cs="Arial"/>
              </w:rPr>
            </w:pPr>
            <w:r w:rsidRPr="00F30A13">
              <w:t>This module describes how to lift buoys safely from the water, clean and inspect and replace the buoy in its appointed position</w:t>
            </w:r>
          </w:p>
        </w:tc>
      </w:tr>
      <w:tr w:rsidR="00224286" w:rsidRPr="001A35C8" w14:paraId="606A24ED" w14:textId="77777777" w:rsidTr="00224286">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57C6F85" w14:textId="405D49C2" w:rsidR="00224286" w:rsidRPr="005A5150" w:rsidRDefault="00224286" w:rsidP="00224286">
            <w:pPr>
              <w:pStyle w:val="Tabletext"/>
            </w:pPr>
            <w:r w:rsidRPr="00F30A13">
              <w:t>Maintenance records and reports</w:t>
            </w:r>
          </w:p>
        </w:tc>
        <w:tc>
          <w:tcPr>
            <w:tcW w:w="1126" w:type="dxa"/>
            <w:tcBorders>
              <w:top w:val="single" w:sz="4" w:space="0" w:color="000000"/>
              <w:left w:val="single" w:sz="4" w:space="0" w:color="000000"/>
              <w:bottom w:val="single" w:sz="4" w:space="0" w:color="000000"/>
              <w:right w:val="single" w:sz="4" w:space="0" w:color="000000"/>
            </w:tcBorders>
            <w:vAlign w:val="center"/>
          </w:tcPr>
          <w:p w14:paraId="01CF23A0" w14:textId="0FCFD580" w:rsidR="00224286" w:rsidRDefault="00224286" w:rsidP="00224286">
            <w:pPr>
              <w:pStyle w:val="Tabletext"/>
            </w:pPr>
            <w:r w:rsidRPr="00F30A13">
              <w:t>1</w:t>
            </w:r>
          </w:p>
        </w:tc>
        <w:tc>
          <w:tcPr>
            <w:tcW w:w="4699" w:type="dxa"/>
            <w:tcBorders>
              <w:top w:val="single" w:sz="4" w:space="0" w:color="000000"/>
              <w:left w:val="single" w:sz="4" w:space="0" w:color="000000"/>
              <w:bottom w:val="single" w:sz="4" w:space="0" w:color="000000"/>
              <w:right w:val="single" w:sz="4" w:space="0" w:color="000000"/>
            </w:tcBorders>
          </w:tcPr>
          <w:p w14:paraId="02967098" w14:textId="7731BBC4" w:rsidR="00224286" w:rsidRDefault="00224286" w:rsidP="00224286">
            <w:pPr>
              <w:pStyle w:val="Tabletext"/>
              <w:rPr>
                <w:rFonts w:cs="Arial"/>
              </w:rPr>
            </w:pPr>
            <w:r w:rsidRPr="00F30A13">
              <w:t>This module describes the process of record keeping and arising work</w:t>
            </w:r>
          </w:p>
        </w:tc>
      </w:tr>
      <w:tr w:rsidR="00224286" w:rsidRPr="001A35C8" w14:paraId="66B035FC" w14:textId="77777777" w:rsidTr="00224286">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317814A" w14:textId="070B01C0" w:rsidR="00224286" w:rsidRPr="005A5150" w:rsidRDefault="00224286" w:rsidP="00224286">
            <w:pPr>
              <w:pStyle w:val="Tabletext"/>
            </w:pPr>
            <w:del w:id="95" w:author="Kevin Gregory" w:date="2021-02-09T13:59:00Z">
              <w:r w:rsidRPr="00F30A13" w:rsidDel="00215E65">
                <w:delText>Evaluation</w:delText>
              </w:r>
            </w:del>
            <w:ins w:id="96" w:author="Kevin Gregory" w:date="2021-02-09T13:59:00Z">
              <w:r w:rsidR="00215E65">
                <w:t>Assessment</w:t>
              </w:r>
            </w:ins>
          </w:p>
        </w:tc>
        <w:tc>
          <w:tcPr>
            <w:tcW w:w="1126" w:type="dxa"/>
            <w:tcBorders>
              <w:top w:val="single" w:sz="4" w:space="0" w:color="000000"/>
              <w:left w:val="single" w:sz="4" w:space="0" w:color="000000"/>
              <w:bottom w:val="single" w:sz="4" w:space="0" w:color="000000"/>
              <w:right w:val="single" w:sz="4" w:space="0" w:color="000000"/>
            </w:tcBorders>
            <w:vAlign w:val="center"/>
          </w:tcPr>
          <w:p w14:paraId="17C7ED58" w14:textId="2A278F7A" w:rsidR="00224286" w:rsidRPr="005A5150" w:rsidRDefault="00224286" w:rsidP="00224286">
            <w:pPr>
              <w:pStyle w:val="Tabletext"/>
            </w:pPr>
            <w:r w:rsidRPr="00F30A13">
              <w:t>1</w:t>
            </w:r>
          </w:p>
        </w:tc>
        <w:tc>
          <w:tcPr>
            <w:tcW w:w="4699" w:type="dxa"/>
            <w:tcBorders>
              <w:top w:val="single" w:sz="4" w:space="0" w:color="000000"/>
              <w:left w:val="single" w:sz="4" w:space="0" w:color="000000"/>
              <w:bottom w:val="single" w:sz="4" w:space="0" w:color="000000"/>
              <w:right w:val="single" w:sz="4" w:space="0" w:color="000000"/>
            </w:tcBorders>
          </w:tcPr>
          <w:p w14:paraId="6BE90D4D" w14:textId="4E6681F3" w:rsidR="00224286" w:rsidRPr="001A35C8" w:rsidRDefault="00224286" w:rsidP="00224286">
            <w:pPr>
              <w:pStyle w:val="Tabletext"/>
              <w:rPr>
                <w:rFonts w:cs="Arial"/>
              </w:rPr>
            </w:pPr>
            <w:r w:rsidRPr="00F30A13">
              <w:t xml:space="preserve">Written test </w:t>
            </w:r>
            <w:del w:id="97" w:author="Kevin Gregory" w:date="2021-02-09T13:59:00Z">
              <w:r w:rsidRPr="00F30A13" w:rsidDel="00215E65">
                <w:delText>at the end of the theoretical instruction</w:delText>
              </w:r>
            </w:del>
          </w:p>
        </w:tc>
      </w:tr>
      <w:tr w:rsidR="00224286" w:rsidRPr="001A35C8" w14:paraId="73076FF6" w14:textId="77777777" w:rsidTr="00224286">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94DD227" w14:textId="7AE4C40B" w:rsidR="00224286" w:rsidRPr="005A5150" w:rsidRDefault="00224286" w:rsidP="00224286">
            <w:pPr>
              <w:pStyle w:val="Tabletext"/>
            </w:pPr>
            <w:r w:rsidRPr="00F30A13">
              <w:t>Practical buoy handling</w:t>
            </w:r>
          </w:p>
        </w:tc>
        <w:tc>
          <w:tcPr>
            <w:tcW w:w="1126" w:type="dxa"/>
            <w:tcBorders>
              <w:top w:val="single" w:sz="4" w:space="0" w:color="000000"/>
              <w:left w:val="single" w:sz="4" w:space="0" w:color="000000"/>
              <w:bottom w:val="single" w:sz="4" w:space="0" w:color="000000"/>
              <w:right w:val="single" w:sz="4" w:space="0" w:color="000000"/>
            </w:tcBorders>
            <w:vAlign w:val="center"/>
          </w:tcPr>
          <w:p w14:paraId="69841FF8" w14:textId="3541C19F" w:rsidR="00224286" w:rsidRDefault="00224286" w:rsidP="00224286">
            <w:pPr>
              <w:pStyle w:val="Tabletext"/>
            </w:pPr>
            <w:r w:rsidRPr="00F30A13">
              <w:t>5</w:t>
            </w:r>
          </w:p>
        </w:tc>
        <w:tc>
          <w:tcPr>
            <w:tcW w:w="4699" w:type="dxa"/>
            <w:tcBorders>
              <w:top w:val="single" w:sz="4" w:space="0" w:color="000000"/>
              <w:left w:val="single" w:sz="4" w:space="0" w:color="000000"/>
              <w:bottom w:val="single" w:sz="4" w:space="0" w:color="000000"/>
              <w:right w:val="single" w:sz="4" w:space="0" w:color="000000"/>
            </w:tcBorders>
          </w:tcPr>
          <w:p w14:paraId="0CCB6C53" w14:textId="36ADD2B2" w:rsidR="00224286" w:rsidRDefault="00224286" w:rsidP="00224286">
            <w:pPr>
              <w:pStyle w:val="Tabletext"/>
              <w:rPr>
                <w:rFonts w:cs="Arial"/>
              </w:rPr>
            </w:pPr>
            <w:r w:rsidRPr="00F30A13">
              <w:t>This module comprises a practical buoy handling exercise conducted under supervision</w:t>
            </w:r>
          </w:p>
        </w:tc>
      </w:tr>
      <w:tr w:rsidR="00224286" w:rsidRPr="00224286" w14:paraId="0A1A80B3" w14:textId="77777777" w:rsidTr="00224286">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113FDDC" w14:textId="5106F150" w:rsidR="00224286" w:rsidRPr="00224286" w:rsidRDefault="00224286" w:rsidP="00224286">
            <w:pPr>
              <w:pStyle w:val="Tabletext"/>
              <w:rPr>
                <w:b/>
              </w:rPr>
            </w:pPr>
            <w:r w:rsidRPr="00224286">
              <w:rPr>
                <w:b/>
              </w:rPr>
              <w:t>Total Hours</w:t>
            </w:r>
          </w:p>
        </w:tc>
        <w:tc>
          <w:tcPr>
            <w:tcW w:w="1126" w:type="dxa"/>
            <w:tcBorders>
              <w:top w:val="single" w:sz="4" w:space="0" w:color="000000"/>
              <w:left w:val="single" w:sz="4" w:space="0" w:color="000000"/>
              <w:bottom w:val="single" w:sz="6" w:space="0" w:color="000000"/>
              <w:right w:val="single" w:sz="4" w:space="0" w:color="000000"/>
            </w:tcBorders>
            <w:vAlign w:val="center"/>
          </w:tcPr>
          <w:p w14:paraId="46FE9752" w14:textId="0CD58848" w:rsidR="00224286" w:rsidRPr="00224286" w:rsidRDefault="00224286" w:rsidP="00224286">
            <w:pPr>
              <w:pStyle w:val="Tabletext"/>
              <w:rPr>
                <w:b/>
              </w:rPr>
            </w:pPr>
            <w:r w:rsidRPr="00224286">
              <w:rPr>
                <w:b/>
              </w:rPr>
              <w:t>12</w:t>
            </w:r>
          </w:p>
        </w:tc>
        <w:tc>
          <w:tcPr>
            <w:tcW w:w="4699" w:type="dxa"/>
            <w:tcBorders>
              <w:top w:val="single" w:sz="4" w:space="0" w:color="000000"/>
              <w:left w:val="single" w:sz="4" w:space="0" w:color="000000"/>
              <w:bottom w:val="single" w:sz="6" w:space="0" w:color="000000"/>
              <w:right w:val="single" w:sz="4" w:space="0" w:color="000000"/>
            </w:tcBorders>
          </w:tcPr>
          <w:p w14:paraId="2FFFF9AF" w14:textId="5AD6E203" w:rsidR="00224286" w:rsidRPr="0051343F" w:rsidRDefault="0051343F" w:rsidP="0051343F">
            <w:pPr>
              <w:pStyle w:val="Tabletext"/>
              <w:rPr>
                <w:color w:val="auto"/>
              </w:rPr>
            </w:pPr>
            <w:proofErr w:type="gramStart"/>
            <w:r w:rsidRPr="0051343F">
              <w:t>2</w:t>
            </w:r>
            <w:r w:rsidR="00224286" w:rsidRPr="0051343F">
              <w:t xml:space="preserve"> day</w:t>
            </w:r>
            <w:proofErr w:type="gramEnd"/>
            <w:r w:rsidRPr="0051343F">
              <w:t xml:space="preserve"> course</w:t>
            </w:r>
          </w:p>
        </w:tc>
      </w:tr>
    </w:tbl>
    <w:p w14:paraId="15058306" w14:textId="77777777" w:rsidR="00325108" w:rsidRDefault="00325108" w:rsidP="00325108">
      <w:pPr>
        <w:pStyle w:val="BodyText"/>
        <w:jc w:val="center"/>
      </w:pPr>
    </w:p>
    <w:p w14:paraId="36B09B78" w14:textId="3C43FA1C" w:rsidR="00325108" w:rsidRDefault="00325108" w:rsidP="00325108">
      <w:pPr>
        <w:pStyle w:val="Heading1"/>
        <w:rPr>
          <w:rFonts w:eastAsiaTheme="minorHAnsi"/>
        </w:rPr>
      </w:pPr>
      <w:bookmarkStart w:id="98" w:name="_Toc338403590"/>
      <w:bookmarkStart w:id="99" w:name="_Toc448767698"/>
      <w:r w:rsidRPr="00325108">
        <w:rPr>
          <w:rFonts w:eastAsiaTheme="minorHAnsi"/>
          <w:caps w:val="0"/>
        </w:rPr>
        <w:t>SPECIFIC COURSE RELATED TEACHING AIDS</w:t>
      </w:r>
      <w:bookmarkEnd w:id="98"/>
      <w:bookmarkEnd w:id="99"/>
    </w:p>
    <w:p w14:paraId="38E6B927" w14:textId="77777777" w:rsidR="00325108" w:rsidRPr="00325108" w:rsidRDefault="00325108" w:rsidP="00325108">
      <w:pPr>
        <w:pStyle w:val="Heading1separatationline"/>
      </w:pPr>
    </w:p>
    <w:p w14:paraId="63406E27" w14:textId="77777777" w:rsidR="00F17483" w:rsidRDefault="00F17483" w:rsidP="00F17483">
      <w:pPr>
        <w:pStyle w:val="List1"/>
        <w:rPr>
          <w:ins w:id="100" w:author="Kevin Gregory" w:date="2021-02-09T13:27:00Z"/>
        </w:rPr>
      </w:pPr>
      <w:ins w:id="101" w:author="Kevin Gregory" w:date="2021-02-09T13:27:00Z">
        <w:r w:rsidRPr="00C03071">
          <w:t xml:space="preserve">This course involves both classroom instruction and a visit to a coastal area. </w:t>
        </w:r>
      </w:ins>
    </w:p>
    <w:p w14:paraId="39CEBB44" w14:textId="54897320" w:rsidR="00F17483" w:rsidRDefault="00F17483" w:rsidP="00F17483">
      <w:pPr>
        <w:pStyle w:val="List1"/>
        <w:rPr>
          <w:ins w:id="102" w:author="Kevin Gregory" w:date="2021-02-09T13:27:00Z"/>
        </w:rPr>
      </w:pPr>
      <w:ins w:id="103" w:author="Kevin Gregory" w:date="2021-02-09T13:27:00Z">
        <w:r w:rsidRPr="00C03071">
          <w:t xml:space="preserve">Classrooms should be equipped with </w:t>
        </w:r>
        <w:r>
          <w:t xml:space="preserve">appropriate teaching aids </w:t>
        </w:r>
        <w:r w:rsidRPr="00C03071">
          <w:t>to enable presentation of the subject matter.</w:t>
        </w:r>
      </w:ins>
    </w:p>
    <w:p w14:paraId="121B5BED" w14:textId="265AEA4A" w:rsidR="00224286" w:rsidRPr="00224286" w:rsidDel="00F17483" w:rsidRDefault="00224286">
      <w:pPr>
        <w:pStyle w:val="List1"/>
        <w:rPr>
          <w:del w:id="104" w:author="Kevin Gregory" w:date="2021-02-09T13:27:00Z"/>
        </w:rPr>
        <w:pPrChange w:id="105" w:author="Kevin Gregory" w:date="2021-02-09T13:27:00Z">
          <w:pPr>
            <w:pStyle w:val="BodyText"/>
          </w:pPr>
        </w:pPrChange>
      </w:pPr>
      <w:del w:id="106" w:author="Kevin Gregory" w:date="2021-02-09T13:27:00Z">
        <w:r w:rsidRPr="00224286" w:rsidDel="00F17483">
          <w:delText xml:space="preserve">This course involves both classroom instruction and practical participation in buoy handling operations. </w:delText>
        </w:r>
        <w:r w:rsidDel="00F17483">
          <w:delText xml:space="preserve"> </w:delText>
        </w:r>
        <w:r w:rsidRPr="00224286" w:rsidDel="00F17483">
          <w:delText xml:space="preserve">Classrooms should be equipped with </w:delText>
        </w:r>
      </w:del>
      <w:del w:id="107" w:author="Kevin Gregory" w:date="2021-02-09T13:26:00Z">
        <w:r w:rsidRPr="00224286" w:rsidDel="00F17483">
          <w:delText>blackboards, whiteboards, and overhead projectors</w:delText>
        </w:r>
      </w:del>
      <w:del w:id="108" w:author="Kevin Gregory" w:date="2021-02-09T13:27:00Z">
        <w:r w:rsidRPr="00224286" w:rsidDel="00F17483">
          <w:delText xml:space="preserve"> to enable presentation of the subject matter.</w:delText>
        </w:r>
      </w:del>
    </w:p>
    <w:p w14:paraId="3EA24FDD" w14:textId="1CE58EC7" w:rsidR="00224286" w:rsidRDefault="00224286" w:rsidP="00F17483">
      <w:pPr>
        <w:pStyle w:val="List1"/>
        <w:rPr>
          <w:ins w:id="109" w:author="Kevin Gregory" w:date="2021-02-09T13:27:00Z"/>
        </w:rPr>
      </w:pPr>
      <w:r w:rsidRPr="00224286">
        <w:t>Trainees should have access to the types of equipment that they will be expected to work with on the job.</w:t>
      </w:r>
    </w:p>
    <w:p w14:paraId="73C8B90D" w14:textId="77777777" w:rsidR="00F17483" w:rsidRPr="00325108" w:rsidDel="00F17483" w:rsidRDefault="00F17483" w:rsidP="00F17483">
      <w:pPr>
        <w:pStyle w:val="List1"/>
        <w:rPr>
          <w:del w:id="110" w:author="Kevin Gregory" w:date="2021-02-09T13:27:00Z"/>
          <w:moveTo w:id="111" w:author="Kevin Gregory" w:date="2021-02-09T13:27:00Z"/>
        </w:rPr>
      </w:pPr>
      <w:moveToRangeStart w:id="112" w:author="Kevin Gregory" w:date="2021-02-09T13:27:00Z" w:name="move63769667"/>
      <w:moveTo w:id="113" w:author="Kevin Gregory" w:date="2021-02-09T13:27:00Z">
        <w:r w:rsidRPr="00224286">
          <w:t>Videos and photographs of equipment used such as vessels, buoys, chains, sinkers, wire rope, safety equipment, buoy handling operations will enhance the students learning experience prior to the practical attend buoys handling operation.</w:t>
        </w:r>
      </w:moveTo>
    </w:p>
    <w:moveToRangeEnd w:id="112"/>
    <w:p w14:paraId="2DA31EFE" w14:textId="77777777" w:rsidR="00F17483" w:rsidRDefault="00F17483" w:rsidP="00F17483">
      <w:pPr>
        <w:pStyle w:val="List1"/>
        <w:rPr>
          <w:ins w:id="114" w:author="Kevin Gregory" w:date="2021-02-09T13:27:00Z"/>
        </w:rPr>
      </w:pPr>
    </w:p>
    <w:p w14:paraId="6BAD2230" w14:textId="4D351313" w:rsidR="00F17483" w:rsidRPr="00224286" w:rsidDel="00F17483" w:rsidRDefault="00F17483">
      <w:pPr>
        <w:pStyle w:val="List1"/>
        <w:rPr>
          <w:del w:id="115" w:author="Kevin Gregory" w:date="2021-02-09T13:27:00Z"/>
        </w:rPr>
        <w:pPrChange w:id="116" w:author="Kevin Gregory" w:date="2021-02-09T13:27:00Z">
          <w:pPr>
            <w:pStyle w:val="BodyText"/>
          </w:pPr>
        </w:pPrChange>
      </w:pPr>
    </w:p>
    <w:p w14:paraId="30490CAF" w14:textId="369E58FD" w:rsidR="00325108" w:rsidRPr="00325108" w:rsidDel="00F17483" w:rsidRDefault="00224286" w:rsidP="00224286">
      <w:pPr>
        <w:pStyle w:val="BodyText"/>
        <w:rPr>
          <w:moveFrom w:id="117" w:author="Kevin Gregory" w:date="2021-02-09T13:27:00Z"/>
        </w:rPr>
      </w:pPr>
      <w:moveFromRangeStart w:id="118" w:author="Kevin Gregory" w:date="2021-02-09T13:27:00Z" w:name="move63769667"/>
      <w:moveFrom w:id="119" w:author="Kevin Gregory" w:date="2021-02-09T13:27:00Z">
        <w:r w:rsidRPr="00224286" w:rsidDel="00F17483">
          <w:t>Videos and photographs of equipment used such as vessels, buoys, chains, sinkers, wire rope, safety equipment, buoy handling operations will enhance the students learning experience prior to the practical attend buoys handling operation.</w:t>
        </w:r>
      </w:moveFrom>
    </w:p>
    <w:p w14:paraId="6F3A567F" w14:textId="44586A76" w:rsidR="00325108" w:rsidRDefault="00325108" w:rsidP="00325108">
      <w:pPr>
        <w:pStyle w:val="Heading1"/>
        <w:rPr>
          <w:rFonts w:eastAsiaTheme="minorHAnsi"/>
          <w:caps w:val="0"/>
        </w:rPr>
      </w:pPr>
      <w:bookmarkStart w:id="120" w:name="_Toc448767699"/>
      <w:bookmarkStart w:id="121" w:name="_Toc322529522"/>
      <w:bookmarkStart w:id="122" w:name="_Toc322529571"/>
      <w:bookmarkStart w:id="123" w:name="_Toc338403591"/>
      <w:moveFromRangeEnd w:id="118"/>
      <w:r>
        <w:rPr>
          <w:rFonts w:eastAsiaTheme="minorHAnsi"/>
          <w:caps w:val="0"/>
        </w:rPr>
        <w:t>ACRONYMS</w:t>
      </w:r>
      <w:bookmarkEnd w:id="120"/>
    </w:p>
    <w:p w14:paraId="2C153329" w14:textId="77777777" w:rsidR="00325108" w:rsidRDefault="00325108" w:rsidP="00325108">
      <w:pPr>
        <w:pStyle w:val="Heading1separatationline"/>
      </w:pPr>
    </w:p>
    <w:p w14:paraId="38E3CBF4" w14:textId="16142224" w:rsidR="00A54F54" w:rsidRDefault="00A54F54" w:rsidP="00A54F54">
      <w:pPr>
        <w:pStyle w:val="BodyText"/>
      </w:pPr>
      <w:r w:rsidRPr="003322BB">
        <w:lastRenderedPageBreak/>
        <w:t>To assist in the use of this model course, the following acronyms have been used:</w:t>
      </w:r>
    </w:p>
    <w:p w14:paraId="5F7F7896" w14:textId="77777777" w:rsidR="0055725E" w:rsidRPr="003322BB" w:rsidRDefault="0055725E" w:rsidP="0055725E">
      <w:pPr>
        <w:pStyle w:val="Acronym"/>
      </w:pPr>
      <w:r w:rsidRPr="003322BB">
        <w:t>AtoN</w:t>
      </w:r>
      <w:r w:rsidRPr="003322BB">
        <w:tab/>
        <w:t>Aid(s) to Navigation</w:t>
      </w:r>
    </w:p>
    <w:p w14:paraId="75AFF330" w14:textId="503BAE15" w:rsidR="00F82FB6" w:rsidRDefault="00F82FB6" w:rsidP="0055725E">
      <w:pPr>
        <w:pStyle w:val="Acronym"/>
        <w:rPr>
          <w:ins w:id="124" w:author="Kevin Gregory" w:date="2021-02-09T13:34:00Z"/>
        </w:rPr>
      </w:pPr>
      <w:ins w:id="125" w:author="Kevin Gregory" w:date="2021-02-09T13:34:00Z">
        <w:r>
          <w:t>GNSS</w:t>
        </w:r>
        <w:r>
          <w:tab/>
          <w:t>Global Navigation Satellite System</w:t>
        </w:r>
      </w:ins>
    </w:p>
    <w:p w14:paraId="3841FF70" w14:textId="43EBD597" w:rsidR="0055725E" w:rsidRPr="003322BB" w:rsidDel="00AE305C" w:rsidRDefault="0055725E" w:rsidP="0055725E">
      <w:pPr>
        <w:pStyle w:val="Acronym"/>
        <w:rPr>
          <w:del w:id="126" w:author="Kevin Gregory" w:date="2021-02-09T14:04:00Z"/>
        </w:rPr>
      </w:pPr>
      <w:del w:id="127" w:author="Kevin Gregory" w:date="2021-02-09T14:04:00Z">
        <w:r w:rsidRPr="003322BB" w:rsidDel="00AE305C">
          <w:delText>GRP</w:delText>
        </w:r>
        <w:r w:rsidRPr="003322BB" w:rsidDel="00AE305C">
          <w:tab/>
          <w:delText>Glass Reinforced Plastic</w:delText>
        </w:r>
      </w:del>
    </w:p>
    <w:p w14:paraId="56F14992" w14:textId="77777777" w:rsidR="0055725E" w:rsidRDefault="0055725E" w:rsidP="0055725E">
      <w:pPr>
        <w:pStyle w:val="Acronym"/>
      </w:pPr>
      <w:r w:rsidRPr="003322BB">
        <w:t>IALA</w:t>
      </w:r>
      <w:r w:rsidRPr="003322BB">
        <w:tab/>
        <w:t>International Association of Marine Aids to Navigation and Lighthouse Authorities</w:t>
      </w:r>
    </w:p>
    <w:p w14:paraId="1D264080" w14:textId="14F291A1" w:rsidR="006E10AE" w:rsidRPr="003322BB" w:rsidDel="006A1B83" w:rsidRDefault="006E10AE" w:rsidP="0055725E">
      <w:pPr>
        <w:pStyle w:val="Acronym"/>
        <w:rPr>
          <w:del w:id="128" w:author="Kevin Gregory" w:date="2021-02-10T10:56:00Z"/>
        </w:rPr>
      </w:pPr>
      <w:del w:id="129" w:author="Kevin Gregory" w:date="2021-02-10T10:56:00Z">
        <w:r w:rsidDel="006A1B83">
          <w:delText>L</w:delText>
        </w:r>
        <w:r w:rsidDel="006A1B83">
          <w:tab/>
          <w:delText>Level</w:delText>
        </w:r>
      </w:del>
    </w:p>
    <w:p w14:paraId="01A056BC" w14:textId="24FD516F" w:rsidR="0055725E" w:rsidRDefault="0055725E" w:rsidP="0055725E">
      <w:pPr>
        <w:pStyle w:val="Acronym"/>
        <w:rPr>
          <w:ins w:id="130" w:author="Kevin Gregory" w:date="2021-02-09T13:31:00Z"/>
        </w:rPr>
      </w:pPr>
      <w:r w:rsidRPr="003322BB">
        <w:t>MBS</w:t>
      </w:r>
      <w:r w:rsidRPr="003322BB">
        <w:tab/>
        <w:t>IALA Maritime Buoyage System</w:t>
      </w:r>
    </w:p>
    <w:p w14:paraId="2529C799" w14:textId="51010922" w:rsidR="00F82FB6" w:rsidRPr="003322BB" w:rsidRDefault="00F82FB6" w:rsidP="0055725E">
      <w:pPr>
        <w:pStyle w:val="Acronym"/>
      </w:pPr>
      <w:ins w:id="131" w:author="Kevin Gregory" w:date="2021-02-09T13:31:00Z">
        <w:r>
          <w:t>PPE</w:t>
        </w:r>
        <w:r>
          <w:tab/>
          <w:t>Personal Protective Equipment</w:t>
        </w:r>
      </w:ins>
    </w:p>
    <w:p w14:paraId="5B92FA30" w14:textId="5DA7162C" w:rsidR="0055725E" w:rsidRDefault="0055725E" w:rsidP="0055725E">
      <w:pPr>
        <w:pStyle w:val="Acronym"/>
        <w:rPr>
          <w:ins w:id="132" w:author="Kevin Gregory" w:date="2021-02-09T13:31:00Z"/>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6E0A760A" w14:textId="41E94973" w:rsidR="00F82FB6" w:rsidRPr="003322BB" w:rsidRDefault="00F82FB6" w:rsidP="0055725E">
      <w:pPr>
        <w:pStyle w:val="Acronym"/>
      </w:pPr>
      <w:ins w:id="133" w:author="Kevin Gregory" w:date="2021-02-09T13:31:00Z">
        <w:r>
          <w:t>SOP</w:t>
        </w:r>
        <w:r>
          <w:tab/>
          <w:t>Standard Operating Procedures</w:t>
        </w:r>
      </w:ins>
    </w:p>
    <w:p w14:paraId="37C6740A" w14:textId="7F84EEFE" w:rsidR="00CA2D20" w:rsidRDefault="0055725E" w:rsidP="0055725E">
      <w:pPr>
        <w:pStyle w:val="Acronym"/>
      </w:pPr>
      <w:r w:rsidRPr="003322BB">
        <w:t>WWA</w:t>
      </w:r>
      <w:r w:rsidRPr="003322BB">
        <w:tab/>
        <w:t>World</w:t>
      </w:r>
      <w:ins w:id="134" w:author="Kevin Gregory" w:date="2021-02-09T13:55:00Z">
        <w:r w:rsidR="00215E65">
          <w:t>-</w:t>
        </w:r>
      </w:ins>
      <w:del w:id="135" w:author="Kevin Gregory" w:date="2021-02-09T13:55:00Z">
        <w:r w:rsidRPr="003322BB" w:rsidDel="00215E65">
          <w:delText xml:space="preserve"> </w:delText>
        </w:r>
      </w:del>
      <w:r w:rsidRPr="003322BB">
        <w:t>Wide Academy</w:t>
      </w:r>
    </w:p>
    <w:p w14:paraId="63F23924" w14:textId="68D5159A" w:rsidR="00D25014" w:rsidRDefault="00D25014" w:rsidP="00D25014">
      <w:pPr>
        <w:pStyle w:val="Heading1"/>
      </w:pPr>
      <w:bookmarkStart w:id="136" w:name="_Toc448767700"/>
      <w:del w:id="137" w:author="Kevin Gregory" w:date="2021-02-09T12:24:00Z">
        <w:r w:rsidDel="009D2130">
          <w:delText>Definitions</w:delText>
        </w:r>
      </w:del>
      <w:bookmarkEnd w:id="136"/>
      <w:ins w:id="138" w:author="Kevin Gregory" w:date="2021-02-09T12:24:00Z">
        <w:r w:rsidR="009D2130">
          <w:t>DEFINITIONS</w:t>
        </w:r>
      </w:ins>
    </w:p>
    <w:p w14:paraId="5E8712A3" w14:textId="77777777" w:rsidR="00D25014" w:rsidRDefault="00D25014" w:rsidP="00D25014">
      <w:pPr>
        <w:pStyle w:val="Heading1separatationline"/>
      </w:pPr>
    </w:p>
    <w:p w14:paraId="0A9669DD" w14:textId="4AF88CFF" w:rsidR="00D25014" w:rsidRPr="00325108" w:rsidRDefault="00D25014" w:rsidP="00D25014">
      <w:pPr>
        <w:pStyle w:val="Acronym"/>
        <w:ind w:left="0" w:firstLine="0"/>
      </w:pPr>
      <w:r w:rsidRPr="00EE7D9E">
        <w:rPr>
          <w:lang w:val="en-US"/>
        </w:rPr>
        <w:t xml:space="preserve">The definition of terms used in this </w:t>
      </w:r>
      <w:del w:id="139" w:author="Kevin Gregory" w:date="2021-02-09T13:30:00Z">
        <w:r w:rsidRPr="00EE7D9E" w:rsidDel="00F17483">
          <w:rPr>
            <w:lang w:val="en-US"/>
          </w:rPr>
          <w:delText xml:space="preserve">Guideline </w:delText>
        </w:r>
      </w:del>
      <w:ins w:id="140" w:author="Kevin Gregory" w:date="2021-02-09T13:30:00Z">
        <w:r w:rsidR="00F17483">
          <w:rPr>
            <w:lang w:val="en-US"/>
          </w:rPr>
          <w:t>Model Course</w:t>
        </w:r>
        <w:r w:rsidR="00F17483" w:rsidRPr="00EE7D9E">
          <w:rPr>
            <w:lang w:val="en-US"/>
          </w:rPr>
          <w:t xml:space="preserve"> </w:t>
        </w:r>
      </w:ins>
      <w:r w:rsidRPr="00EE7D9E">
        <w:rPr>
          <w:lang w:val="en-US"/>
        </w:rPr>
        <w:t xml:space="preserve">can be found in the International Dictionary of Marine Aids to Navigation (IALA Dictionary) at </w:t>
      </w:r>
      <w:hyperlink r:id="rId22" w:history="1">
        <w:r w:rsidRPr="00EE7D9E">
          <w:rPr>
            <w:rStyle w:val="Hyperlink"/>
            <w:lang w:val="en-US"/>
          </w:rPr>
          <w:t>http://www.iala-aism.org/wiki/dictionary</w:t>
        </w:r>
      </w:hyperlink>
    </w:p>
    <w:p w14:paraId="7D7850FD" w14:textId="412E32D7" w:rsidR="00325108" w:rsidRDefault="00325108" w:rsidP="00325108">
      <w:pPr>
        <w:pStyle w:val="Heading1"/>
        <w:rPr>
          <w:rFonts w:eastAsiaTheme="minorHAnsi"/>
          <w:caps w:val="0"/>
        </w:rPr>
      </w:pPr>
      <w:bookmarkStart w:id="141" w:name="_Toc448767701"/>
      <w:r w:rsidRPr="00325108">
        <w:rPr>
          <w:rFonts w:eastAsiaTheme="minorHAnsi"/>
          <w:caps w:val="0"/>
        </w:rPr>
        <w:t>REFERENCES</w:t>
      </w:r>
      <w:bookmarkEnd w:id="121"/>
      <w:bookmarkEnd w:id="122"/>
      <w:bookmarkEnd w:id="123"/>
      <w:bookmarkEnd w:id="141"/>
    </w:p>
    <w:p w14:paraId="7E99D982" w14:textId="77777777" w:rsidR="00325108" w:rsidRPr="00325108" w:rsidRDefault="00325108" w:rsidP="00325108">
      <w:pPr>
        <w:pStyle w:val="Heading1separatationline"/>
      </w:pPr>
    </w:p>
    <w:p w14:paraId="0BC7FBB1" w14:textId="69625AF9" w:rsidR="00325108" w:rsidRPr="00325108" w:rsidRDefault="00325108" w:rsidP="00325108">
      <w:pPr>
        <w:pStyle w:val="BodyText"/>
      </w:pPr>
      <w:del w:id="142" w:author="Kevin Gregory" w:date="2021-02-09T13:29:00Z">
        <w:r w:rsidRPr="00325108" w:rsidDel="00F17483">
          <w:delText>In addition to any specific references required by the Competent Authority, t</w:delText>
        </w:r>
      </w:del>
      <w:ins w:id="143" w:author="Kevin Gregory" w:date="2021-02-09T13:29:00Z">
        <w:r w:rsidR="00F17483">
          <w:t>T</w:t>
        </w:r>
      </w:ins>
      <w:r w:rsidRPr="00325108">
        <w:t>he following material is relevant to this course:</w:t>
      </w:r>
    </w:p>
    <w:p w14:paraId="31F18DE6" w14:textId="3C72A023" w:rsidR="006E10AE" w:rsidRDefault="00325108">
      <w:pPr>
        <w:pStyle w:val="List1"/>
        <w:numPr>
          <w:ilvl w:val="0"/>
          <w:numId w:val="51"/>
        </w:numPr>
        <w:pPrChange w:id="144" w:author="Kevin Gregory" w:date="2021-02-09T13:28:00Z">
          <w:pPr>
            <w:pStyle w:val="List1"/>
          </w:pPr>
        </w:pPrChange>
      </w:pPr>
      <w:r w:rsidRPr="00325108">
        <w:t>IALA NAVGUIDE</w:t>
      </w:r>
      <w:r w:rsidR="006E10AE">
        <w:t>.</w:t>
      </w:r>
    </w:p>
    <w:p w14:paraId="302F9521" w14:textId="39055814" w:rsidR="00224286" w:rsidRDefault="00F17483" w:rsidP="00325108">
      <w:pPr>
        <w:pStyle w:val="List1"/>
      </w:pPr>
      <w:ins w:id="145" w:author="Kevin Gregory" w:date="2021-02-09T13:28:00Z">
        <w:r w:rsidRPr="00781309">
          <w:t xml:space="preserve">IALA Recommendation R1001 on the </w:t>
        </w:r>
        <w:r w:rsidRPr="00C03071">
          <w:t>IALA Maritime Buoyage System (MBS).</w:t>
        </w:r>
      </w:ins>
      <w:del w:id="146" w:author="Kevin Gregory" w:date="2021-02-09T13:28:00Z">
        <w:r w:rsidR="00224286" w:rsidDel="00F17483">
          <w:delText xml:space="preserve">IALA </w:delText>
        </w:r>
        <w:r w:rsidR="00325108" w:rsidRPr="00325108" w:rsidDel="00F17483">
          <w:delText>MBS</w:delText>
        </w:r>
        <w:r w:rsidR="006E10AE" w:rsidDel="00F17483">
          <w:delText>.</w:delText>
        </w:r>
      </w:del>
    </w:p>
    <w:p w14:paraId="120F597F" w14:textId="169907EB" w:rsidR="00325108" w:rsidRPr="00325108" w:rsidRDefault="00224286" w:rsidP="00325108">
      <w:pPr>
        <w:pStyle w:val="List1"/>
      </w:pPr>
      <w:r>
        <w:t xml:space="preserve">IALA Recommendation </w:t>
      </w:r>
      <w:ins w:id="147" w:author="Kevin Gregory" w:date="2021-02-09T13:54:00Z">
        <w:r w:rsidR="00CF7B14">
          <w:t>R0107</w:t>
        </w:r>
      </w:ins>
      <w:del w:id="148" w:author="Kevin Gregory" w:date="2021-02-09T13:54:00Z">
        <w:r w:rsidDel="00CF7B14">
          <w:delText>E-107</w:delText>
        </w:r>
      </w:del>
      <w:r>
        <w:t xml:space="preserve"> on </w:t>
      </w:r>
      <w:del w:id="149" w:author="Kevin Gregory" w:date="2021-02-09T13:54:00Z">
        <w:r w:rsidDel="00CF7B14">
          <w:delText xml:space="preserve">moorings </w:delText>
        </w:r>
      </w:del>
      <w:ins w:id="150" w:author="Kevin Gregory" w:date="2021-02-09T13:54:00Z">
        <w:r w:rsidR="00CF7B14">
          <w:t xml:space="preserve">Moorings </w:t>
        </w:r>
      </w:ins>
      <w:r>
        <w:t xml:space="preserve">for </w:t>
      </w:r>
      <w:del w:id="151" w:author="Kevin Gregory" w:date="2021-02-09T13:54:00Z">
        <w:r w:rsidDel="00CF7B14">
          <w:delText xml:space="preserve">floating </w:delText>
        </w:r>
      </w:del>
      <w:ins w:id="152" w:author="Kevin Gregory" w:date="2021-02-09T13:54:00Z">
        <w:r w:rsidR="00CF7B14">
          <w:t xml:space="preserve">Floating </w:t>
        </w:r>
      </w:ins>
      <w:del w:id="153" w:author="Kevin Gregory" w:date="2021-02-09T13:54:00Z">
        <w:r w:rsidDel="00CF7B14">
          <w:delText>AtoN</w:delText>
        </w:r>
      </w:del>
      <w:ins w:id="154" w:author="Kevin Gregory" w:date="2021-02-09T13:54:00Z">
        <w:r w:rsidR="00CF7B14">
          <w:t>Aids to Navigation</w:t>
        </w:r>
      </w:ins>
      <w:r>
        <w:t>.</w:t>
      </w:r>
    </w:p>
    <w:p w14:paraId="7E11F51B" w14:textId="66B6E2F8" w:rsidR="00325108" w:rsidDel="00CF7B14" w:rsidRDefault="00325108" w:rsidP="00325108">
      <w:pPr>
        <w:pStyle w:val="List1"/>
        <w:rPr>
          <w:del w:id="155" w:author="Kevin Gregory" w:date="2021-02-09T13:53:00Z"/>
        </w:rPr>
      </w:pPr>
      <w:del w:id="156" w:author="Kevin Gregory" w:date="2021-02-09T13:53:00Z">
        <w:r w:rsidRPr="00325108" w:rsidDel="00CF7B14">
          <w:delText xml:space="preserve">Technical documentation from </w:delText>
        </w:r>
        <w:r w:rsidDel="00CF7B14">
          <w:delText>coating suppliers</w:delText>
        </w:r>
        <w:r w:rsidR="006E10AE" w:rsidDel="00CF7B14">
          <w:delText>.</w:delText>
        </w:r>
      </w:del>
    </w:p>
    <w:p w14:paraId="7F923C70" w14:textId="6EB30FBF" w:rsidR="00CA2D20" w:rsidRPr="00224286" w:rsidRDefault="00224286" w:rsidP="00325108">
      <w:pPr>
        <w:pStyle w:val="List1"/>
      </w:pPr>
      <w:r w:rsidRPr="00224286">
        <w:t xml:space="preserve">IALA Recommendation </w:t>
      </w:r>
      <w:ins w:id="157" w:author="Kevin Gregory" w:date="2021-02-09T13:52:00Z">
        <w:r w:rsidR="00CF7B14">
          <w:t>R0118</w:t>
        </w:r>
      </w:ins>
      <w:del w:id="158" w:author="Kevin Gregory" w:date="2021-02-09T13:52:00Z">
        <w:r w:rsidRPr="00224286" w:rsidDel="00CF7B14">
          <w:delText>O-118</w:delText>
        </w:r>
      </w:del>
      <w:ins w:id="159" w:author="Kevin Gregory" w:date="2021-02-09T13:53:00Z">
        <w:r w:rsidR="00CF7B14">
          <w:t xml:space="preserve"> on the Recording of Aids to Navigation Positions</w:t>
        </w:r>
      </w:ins>
      <w:del w:id="160" w:author="Kevin Gregory" w:date="2021-02-09T13:53:00Z">
        <w:r w:rsidRPr="00224286" w:rsidDel="00CF7B14">
          <w:delText xml:space="preserve"> for the recording AtoN positions</w:delText>
        </w:r>
      </w:del>
      <w:r w:rsidR="006E10AE" w:rsidRPr="00224286">
        <w:t>.</w:t>
      </w:r>
    </w:p>
    <w:p w14:paraId="11B17321" w14:textId="701D117C" w:rsidR="00A03913" w:rsidRPr="00224286" w:rsidRDefault="00224286" w:rsidP="00325108">
      <w:pPr>
        <w:pStyle w:val="List1"/>
      </w:pPr>
      <w:r w:rsidRPr="00224286">
        <w:t xml:space="preserve">IALA </w:t>
      </w:r>
      <w:r>
        <w:t>Guideline 1077 on Maintenance of Aids to Navigation</w:t>
      </w:r>
      <w:r w:rsidR="006E10AE" w:rsidRPr="00224286">
        <w:t>.</w:t>
      </w:r>
    </w:p>
    <w:p w14:paraId="7D8AF9B8" w14:textId="77777777" w:rsidR="00465491" w:rsidRPr="00093294" w:rsidRDefault="00465491">
      <w:pPr>
        <w:spacing w:after="200" w:line="276" w:lineRule="auto"/>
      </w:pPr>
      <w:r w:rsidRPr="00093294">
        <w:br w:type="page"/>
      </w:r>
    </w:p>
    <w:p w14:paraId="579B0712" w14:textId="7AFDE653" w:rsidR="00465491" w:rsidRPr="00093294" w:rsidRDefault="00513460" w:rsidP="00513460">
      <w:pPr>
        <w:pStyle w:val="Part"/>
      </w:pPr>
      <w:bookmarkStart w:id="161" w:name="_Toc442348089"/>
      <w:r w:rsidRPr="00093294">
        <w:lastRenderedPageBreak/>
        <w:t xml:space="preserve"> </w:t>
      </w:r>
      <w:bookmarkStart w:id="162" w:name="_Toc448767702"/>
      <w:r w:rsidR="00325108">
        <w:t>–</w:t>
      </w:r>
      <w:r w:rsidRPr="00093294">
        <w:t xml:space="preserve"> </w:t>
      </w:r>
      <w:bookmarkEnd w:id="161"/>
      <w:r w:rsidR="00325108">
        <w:t>TEACHING MODULES</w:t>
      </w:r>
      <w:bookmarkEnd w:id="162"/>
    </w:p>
    <w:p w14:paraId="716B27DC" w14:textId="12E0916C" w:rsidR="00465491" w:rsidRPr="00093294" w:rsidRDefault="006E10AE" w:rsidP="002D2287">
      <w:pPr>
        <w:pStyle w:val="Heading1"/>
        <w:numPr>
          <w:ilvl w:val="0"/>
          <w:numId w:val="21"/>
        </w:numPr>
      </w:pPr>
      <w:bookmarkStart w:id="163" w:name="_Toc448767703"/>
      <w:r w:rsidRPr="00325108">
        <w:rPr>
          <w:caps w:val="0"/>
        </w:rPr>
        <w:t xml:space="preserve">MODULE 1 – </w:t>
      </w:r>
      <w:bookmarkEnd w:id="163"/>
      <w:r w:rsidR="002D2287">
        <w:rPr>
          <w:caps w:val="0"/>
        </w:rPr>
        <w:t>MANAGEMENT PLANS FOR SAFE BUOY HANDLING</w:t>
      </w:r>
    </w:p>
    <w:p w14:paraId="36E51976" w14:textId="77777777" w:rsidR="00465491" w:rsidRPr="00093294" w:rsidRDefault="00465491" w:rsidP="00465491">
      <w:pPr>
        <w:pStyle w:val="Heading1separatationline"/>
      </w:pPr>
    </w:p>
    <w:p w14:paraId="08416CDE" w14:textId="55E6BD9C" w:rsidR="00325108" w:rsidRDefault="00325108" w:rsidP="00325108">
      <w:pPr>
        <w:pStyle w:val="Heading2"/>
      </w:pPr>
      <w:bookmarkStart w:id="164" w:name="_Toc448767704"/>
      <w:r>
        <w:t>Scope</w:t>
      </w:r>
      <w:bookmarkEnd w:id="164"/>
    </w:p>
    <w:p w14:paraId="5335E6DE" w14:textId="77777777" w:rsidR="00325108" w:rsidRPr="00325108" w:rsidRDefault="00325108" w:rsidP="00325108">
      <w:pPr>
        <w:pStyle w:val="Heading2separationline"/>
      </w:pPr>
    </w:p>
    <w:p w14:paraId="50FA291C" w14:textId="6B2504BC" w:rsidR="00325108" w:rsidRDefault="002D2287" w:rsidP="00325108">
      <w:pPr>
        <w:pStyle w:val="BodyText"/>
      </w:pPr>
      <w:r w:rsidRPr="001F07E8">
        <w:rPr>
          <w:rFonts w:cs="Arial"/>
        </w:rPr>
        <w:t xml:space="preserve">This module describes the </w:t>
      </w:r>
      <w:r w:rsidRPr="001F07E8">
        <w:rPr>
          <w:rFonts w:cs="Arial"/>
          <w:noProof/>
        </w:rPr>
        <w:t>plan</w:t>
      </w:r>
      <w:r>
        <w:rPr>
          <w:rFonts w:cs="Arial"/>
          <w:noProof/>
        </w:rPr>
        <w:t>n</w:t>
      </w:r>
      <w:r w:rsidRPr="001F07E8">
        <w:rPr>
          <w:rFonts w:cs="Arial"/>
          <w:noProof/>
        </w:rPr>
        <w:t>ing of buoy handling operation</w:t>
      </w:r>
      <w:r>
        <w:rPr>
          <w:rFonts w:cs="Arial"/>
          <w:noProof/>
        </w:rPr>
        <w:t>s</w:t>
      </w:r>
      <w:r>
        <w:t>.</w:t>
      </w:r>
    </w:p>
    <w:p w14:paraId="2807F44F" w14:textId="34F0A925" w:rsidR="00325108" w:rsidRDefault="00325108" w:rsidP="006979EC">
      <w:pPr>
        <w:pStyle w:val="Heading2"/>
      </w:pPr>
      <w:bookmarkStart w:id="165" w:name="_Toc448767705"/>
      <w:r>
        <w:t>Learning Objective</w:t>
      </w:r>
      <w:bookmarkEnd w:id="165"/>
    </w:p>
    <w:p w14:paraId="54344C12" w14:textId="615C9E61" w:rsidR="00325108" w:rsidRDefault="002D2287" w:rsidP="00325108">
      <w:pPr>
        <w:pStyle w:val="BodyText"/>
      </w:pPr>
      <w:r>
        <w:t xml:space="preserve">To gain a </w:t>
      </w:r>
      <w:r w:rsidRPr="00F82FB6">
        <w:rPr>
          <w:bCs/>
          <w:rPrChange w:id="166" w:author="Kevin Gregory" w:date="2021-02-09T13:30:00Z">
            <w:rPr>
              <w:b/>
            </w:rPr>
          </w:rPrChange>
        </w:rPr>
        <w:t>satisfactory</w:t>
      </w:r>
      <w:r>
        <w:t xml:space="preserve"> understanding of the </w:t>
      </w:r>
      <w:ins w:id="167" w:author="Kevin Gregory" w:date="2021-02-09T13:38:00Z">
        <w:r w:rsidR="00F82FB6">
          <w:t>management and health and safety procedure</w:t>
        </w:r>
      </w:ins>
      <w:ins w:id="168" w:author="Kevin Gregory" w:date="2021-02-09T13:39:00Z">
        <w:r w:rsidR="00F82FB6">
          <w:t xml:space="preserve">s related to </w:t>
        </w:r>
      </w:ins>
      <w:del w:id="169" w:author="Kevin Gregory" w:date="2021-02-09T13:39:00Z">
        <w:r w:rsidDel="00F82FB6">
          <w:delText xml:space="preserve">equipment and tools used in </w:delText>
        </w:r>
      </w:del>
      <w:r>
        <w:t>safe buoy handling operations.</w:t>
      </w:r>
    </w:p>
    <w:p w14:paraId="7557326A" w14:textId="0F95B7DA" w:rsidR="00325108" w:rsidRDefault="00325108" w:rsidP="006979EC">
      <w:pPr>
        <w:pStyle w:val="Heading2"/>
      </w:pPr>
      <w:bookmarkStart w:id="170" w:name="_Toc448767706"/>
      <w:r>
        <w:t>Syllabus</w:t>
      </w:r>
      <w:bookmarkEnd w:id="170"/>
    </w:p>
    <w:p w14:paraId="38FB931A" w14:textId="77777777" w:rsidR="00E80D41" w:rsidRPr="00E80D41" w:rsidRDefault="00E80D41" w:rsidP="00E80D41">
      <w:pPr>
        <w:pStyle w:val="Heading2separationline"/>
      </w:pPr>
    </w:p>
    <w:p w14:paraId="2D361195" w14:textId="62D89182" w:rsidR="00325108" w:rsidRDefault="00325108" w:rsidP="00E80D41">
      <w:pPr>
        <w:pStyle w:val="Heading3"/>
      </w:pPr>
      <w:bookmarkStart w:id="171" w:name="_Toc448767707"/>
      <w:r>
        <w:t>Lesson 1</w:t>
      </w:r>
      <w:r w:rsidR="00E80D41">
        <w:t xml:space="preserve"> </w:t>
      </w:r>
      <w:r w:rsidR="002D2287">
        <w:t>–</w:t>
      </w:r>
      <w:r w:rsidR="00E80D41">
        <w:t xml:space="preserve"> </w:t>
      </w:r>
      <w:bookmarkEnd w:id="171"/>
      <w:r w:rsidR="002D2287">
        <w:t>Management Plans</w:t>
      </w:r>
    </w:p>
    <w:p w14:paraId="74CB179F" w14:textId="2DA840F4" w:rsidR="002D2287" w:rsidRPr="002D2287" w:rsidRDefault="002D2287" w:rsidP="002D2287">
      <w:pPr>
        <w:pStyle w:val="List1"/>
        <w:numPr>
          <w:ilvl w:val="0"/>
          <w:numId w:val="40"/>
        </w:numPr>
      </w:pPr>
      <w:r w:rsidRPr="002D2287">
        <w:t xml:space="preserve">Buoy </w:t>
      </w:r>
      <w:ins w:id="172" w:author="Kevin Gregory" w:date="2021-02-09T13:38:00Z">
        <w:r w:rsidR="00F82FB6">
          <w:t xml:space="preserve">maintenance and </w:t>
        </w:r>
      </w:ins>
      <w:r w:rsidRPr="002D2287">
        <w:t>replacement plans</w:t>
      </w:r>
      <w:ins w:id="173" w:author="Kevin Gregory" w:date="2021-02-09T13:40:00Z">
        <w:r w:rsidR="00F82FB6">
          <w:t>.</w:t>
        </w:r>
      </w:ins>
    </w:p>
    <w:p w14:paraId="2E561723" w14:textId="3D170AD2" w:rsidR="002D2287" w:rsidRPr="002D2287" w:rsidRDefault="002D2287" w:rsidP="002D2287">
      <w:pPr>
        <w:pStyle w:val="List1"/>
      </w:pPr>
      <w:r w:rsidRPr="002D2287">
        <w:t>Standard Operating Procedure</w:t>
      </w:r>
      <w:r>
        <w:t>(</w:t>
      </w:r>
      <w:r w:rsidRPr="002D2287">
        <w:t>s</w:t>
      </w:r>
      <w:r>
        <w:t>) (SOP</w:t>
      </w:r>
      <w:r w:rsidRPr="002D2287">
        <w:t>)</w:t>
      </w:r>
      <w:ins w:id="174" w:author="Kevin Gregory" w:date="2021-02-09T13:40:00Z">
        <w:r w:rsidR="00F82FB6">
          <w:t>.</w:t>
        </w:r>
      </w:ins>
    </w:p>
    <w:p w14:paraId="0AE515A3" w14:textId="6EE76DF2" w:rsidR="00325108" w:rsidRDefault="002D2287" w:rsidP="002D2287">
      <w:pPr>
        <w:pStyle w:val="List1"/>
      </w:pPr>
      <w:r w:rsidRPr="002D2287">
        <w:t>Competency of personnel engaged in buoy handling operations</w:t>
      </w:r>
      <w:ins w:id="175" w:author="Kevin Gregory" w:date="2021-02-09T13:40:00Z">
        <w:r w:rsidR="00F82FB6">
          <w:t>.</w:t>
        </w:r>
      </w:ins>
    </w:p>
    <w:p w14:paraId="575C75D1" w14:textId="1B5D8C3C" w:rsidR="002D2287" w:rsidRDefault="002D2287" w:rsidP="002D2287">
      <w:pPr>
        <w:pStyle w:val="Heading3"/>
      </w:pPr>
      <w:r>
        <w:t xml:space="preserve">Lesson 2 – </w:t>
      </w:r>
      <w:r w:rsidR="00C83564">
        <w:t>Health and Safety Issues</w:t>
      </w:r>
    </w:p>
    <w:p w14:paraId="29386BB3" w14:textId="496A2BD6" w:rsidR="00C83564" w:rsidRPr="00C83564" w:rsidRDefault="00C83564" w:rsidP="00C83564">
      <w:pPr>
        <w:pStyle w:val="List1"/>
        <w:numPr>
          <w:ilvl w:val="0"/>
          <w:numId w:val="41"/>
        </w:numPr>
      </w:pPr>
      <w:r w:rsidRPr="00C83564">
        <w:t>National legislation</w:t>
      </w:r>
      <w:ins w:id="176" w:author="Kevin Gregory" w:date="2021-02-09T13:40:00Z">
        <w:r w:rsidR="00F82FB6">
          <w:t>.</w:t>
        </w:r>
      </w:ins>
    </w:p>
    <w:p w14:paraId="74887C21" w14:textId="56976CCE" w:rsidR="00C83564" w:rsidRDefault="00C83564" w:rsidP="00C83564">
      <w:pPr>
        <w:pStyle w:val="List1"/>
        <w:rPr>
          <w:ins w:id="177" w:author="Kevin Gregory" w:date="2021-02-09T13:40:00Z"/>
        </w:rPr>
      </w:pPr>
      <w:r w:rsidRPr="00C83564">
        <w:t>Personal Protective Equipment (PPE)</w:t>
      </w:r>
      <w:ins w:id="178" w:author="Kevin Gregory" w:date="2021-02-09T13:40:00Z">
        <w:r w:rsidR="00F82FB6">
          <w:t>.</w:t>
        </w:r>
      </w:ins>
    </w:p>
    <w:p w14:paraId="33423522" w14:textId="32FB7A85" w:rsidR="00F82FB6" w:rsidRPr="00C83564" w:rsidRDefault="00F82FB6" w:rsidP="00C83564">
      <w:pPr>
        <w:pStyle w:val="List1"/>
      </w:pPr>
      <w:ins w:id="179" w:author="Kevin Gregory" w:date="2021-02-09T13:40:00Z">
        <w:r>
          <w:t>Certification requirements for equipment and tools.</w:t>
        </w:r>
      </w:ins>
    </w:p>
    <w:p w14:paraId="330EF07B" w14:textId="5C14A7A7" w:rsidR="00C83564" w:rsidRPr="00C83564" w:rsidRDefault="00C83564" w:rsidP="00C83564">
      <w:pPr>
        <w:pStyle w:val="List1"/>
      </w:pPr>
      <w:r w:rsidRPr="00C83564">
        <w:t>On-board safety issues</w:t>
      </w:r>
      <w:ins w:id="180" w:author="Kevin Gregory" w:date="2021-02-09T13:40:00Z">
        <w:r w:rsidR="00F82FB6">
          <w:t>.</w:t>
        </w:r>
      </w:ins>
    </w:p>
    <w:p w14:paraId="796D020D" w14:textId="5019FADA" w:rsidR="00F82FB6" w:rsidRDefault="00F82FB6" w:rsidP="00F82FB6">
      <w:pPr>
        <w:pStyle w:val="List1"/>
        <w:rPr>
          <w:moveTo w:id="181" w:author="Kevin Gregory" w:date="2021-02-09T13:32:00Z"/>
        </w:rPr>
      </w:pPr>
      <w:moveToRangeStart w:id="182" w:author="Kevin Gregory" w:date="2021-02-09T13:32:00Z" w:name="move63769976"/>
      <w:moveTo w:id="183" w:author="Kevin Gregory" w:date="2021-02-09T13:32:00Z">
        <w:r w:rsidRPr="00C83564">
          <w:t xml:space="preserve">The </w:t>
        </w:r>
        <w:del w:id="184" w:author="Kevin Gregory" w:date="2021-02-09T13:32:00Z">
          <w:r w:rsidRPr="00C83564" w:rsidDel="00F82FB6">
            <w:delText>S</w:delText>
          </w:r>
        </w:del>
      </w:moveTo>
      <w:ins w:id="185" w:author="Kevin Gregory" w:date="2021-02-09T13:32:00Z">
        <w:r>
          <w:t>s</w:t>
        </w:r>
      </w:ins>
      <w:moveTo w:id="186" w:author="Kevin Gregory" w:date="2021-02-09T13:32:00Z">
        <w:r w:rsidRPr="00C83564">
          <w:t xml:space="preserve">afety </w:t>
        </w:r>
        <w:del w:id="187" w:author="Kevin Gregory" w:date="2021-02-09T13:32:00Z">
          <w:r w:rsidRPr="00C83564" w:rsidDel="00F82FB6">
            <w:delText>B</w:delText>
          </w:r>
        </w:del>
      </w:moveTo>
      <w:ins w:id="188" w:author="Kevin Gregory" w:date="2021-02-09T13:32:00Z">
        <w:r>
          <w:t>b</w:t>
        </w:r>
      </w:ins>
      <w:moveTo w:id="189" w:author="Kevin Gregory" w:date="2021-02-09T13:32:00Z">
        <w:r w:rsidRPr="00C83564">
          <w:t>rief</w:t>
        </w:r>
      </w:moveTo>
      <w:ins w:id="190" w:author="Kevin Gregory" w:date="2021-02-09T13:40:00Z">
        <w:r>
          <w:t>.</w:t>
        </w:r>
      </w:ins>
    </w:p>
    <w:moveToRangeEnd w:id="182"/>
    <w:p w14:paraId="5F2C6723" w14:textId="06B87182" w:rsidR="00C83564" w:rsidRPr="00C83564" w:rsidRDefault="00C83564" w:rsidP="00C83564">
      <w:pPr>
        <w:pStyle w:val="List1"/>
      </w:pPr>
      <w:r w:rsidRPr="00C83564">
        <w:t>Incident and near-miss reporting</w:t>
      </w:r>
      <w:ins w:id="191" w:author="Kevin Gregory" w:date="2021-02-09T13:40:00Z">
        <w:r w:rsidR="00F82FB6">
          <w:t>.</w:t>
        </w:r>
      </w:ins>
    </w:p>
    <w:p w14:paraId="6AB9075D" w14:textId="12CDBA33" w:rsidR="002D2287" w:rsidDel="00F82FB6" w:rsidRDefault="00C83564" w:rsidP="00C83564">
      <w:pPr>
        <w:pStyle w:val="List1"/>
        <w:rPr>
          <w:moveFrom w:id="192" w:author="Kevin Gregory" w:date="2021-02-09T13:32:00Z"/>
        </w:rPr>
      </w:pPr>
      <w:moveFromRangeStart w:id="193" w:author="Kevin Gregory" w:date="2021-02-09T13:32:00Z" w:name="move63769976"/>
      <w:moveFrom w:id="194" w:author="Kevin Gregory" w:date="2021-02-09T13:32:00Z">
        <w:r w:rsidRPr="00C83564" w:rsidDel="00F82FB6">
          <w:t>The Safety Brief</w:t>
        </w:r>
      </w:moveFrom>
    </w:p>
    <w:p w14:paraId="117BD4A7" w14:textId="7A533794" w:rsidR="00325108" w:rsidRDefault="006E10AE" w:rsidP="00E80D41">
      <w:pPr>
        <w:pStyle w:val="Heading1"/>
        <w:rPr>
          <w:caps w:val="0"/>
        </w:rPr>
      </w:pPr>
      <w:bookmarkStart w:id="195" w:name="_Toc448767708"/>
      <w:moveFromRangeEnd w:id="193"/>
      <w:r>
        <w:rPr>
          <w:caps w:val="0"/>
        </w:rPr>
        <w:t xml:space="preserve">MODULE 2 – </w:t>
      </w:r>
      <w:bookmarkEnd w:id="195"/>
      <w:r w:rsidR="002D2287">
        <w:rPr>
          <w:caps w:val="0"/>
        </w:rPr>
        <w:t>EQUIPMENT AND TOOLS</w:t>
      </w:r>
    </w:p>
    <w:p w14:paraId="5A39112F" w14:textId="77777777" w:rsidR="00E80D41" w:rsidRPr="00E80D41" w:rsidRDefault="00E80D41" w:rsidP="00E80D41">
      <w:pPr>
        <w:pStyle w:val="Heading1separatationline"/>
      </w:pPr>
    </w:p>
    <w:p w14:paraId="5699B441" w14:textId="2D26C5ED" w:rsidR="00325108" w:rsidRDefault="00E80D41" w:rsidP="00E80D41">
      <w:pPr>
        <w:pStyle w:val="Heading2"/>
      </w:pPr>
      <w:bookmarkStart w:id="196" w:name="_Toc448767709"/>
      <w:r>
        <w:t>Scope</w:t>
      </w:r>
      <w:bookmarkEnd w:id="196"/>
    </w:p>
    <w:p w14:paraId="4383E39F" w14:textId="77777777" w:rsidR="00E80D41" w:rsidRPr="00E80D41" w:rsidRDefault="00E80D41" w:rsidP="00E80D41">
      <w:pPr>
        <w:pStyle w:val="Heading2separationline"/>
      </w:pPr>
    </w:p>
    <w:p w14:paraId="61A4F42F" w14:textId="6BC6ADE9" w:rsidR="00325108" w:rsidRDefault="002D2287" w:rsidP="00325108">
      <w:pPr>
        <w:pStyle w:val="BodyText"/>
      </w:pPr>
      <w:r w:rsidRPr="001F07E8">
        <w:rPr>
          <w:rFonts w:cs="Arial"/>
        </w:rPr>
        <w:t xml:space="preserve">This module describes the </w:t>
      </w:r>
      <w:r>
        <w:rPr>
          <w:rFonts w:cs="Arial"/>
        </w:rPr>
        <w:t>equipment and tool</w:t>
      </w:r>
      <w:r w:rsidRPr="001F07E8">
        <w:rPr>
          <w:rFonts w:cs="Arial"/>
        </w:rPr>
        <w:t xml:space="preserve">s </w:t>
      </w:r>
      <w:r>
        <w:rPr>
          <w:rFonts w:cs="Arial"/>
        </w:rPr>
        <w:t>required during buoy handling operations</w:t>
      </w:r>
      <w:r>
        <w:t>.</w:t>
      </w:r>
    </w:p>
    <w:p w14:paraId="10388F5C" w14:textId="414DE7EB" w:rsidR="00325108" w:rsidRDefault="00E80D41" w:rsidP="00E80D41">
      <w:pPr>
        <w:pStyle w:val="Heading2"/>
      </w:pPr>
      <w:bookmarkStart w:id="197" w:name="_Toc448767710"/>
      <w:r>
        <w:t>Learning Objective</w:t>
      </w:r>
      <w:bookmarkEnd w:id="197"/>
    </w:p>
    <w:p w14:paraId="783917AB" w14:textId="77777777" w:rsidR="00E80D41" w:rsidRPr="00E80D41" w:rsidRDefault="00E80D41" w:rsidP="00E80D41">
      <w:pPr>
        <w:pStyle w:val="Heading2separationline"/>
      </w:pPr>
    </w:p>
    <w:p w14:paraId="64E07F8E" w14:textId="08888A5B" w:rsidR="00325108" w:rsidRDefault="00325108" w:rsidP="00325108">
      <w:pPr>
        <w:pStyle w:val="BodyText"/>
      </w:pPr>
      <w:r>
        <w:t xml:space="preserve">To gain a </w:t>
      </w:r>
      <w:r w:rsidRPr="00F82FB6">
        <w:rPr>
          <w:bCs/>
          <w:rPrChange w:id="198" w:author="Kevin Gregory" w:date="2021-02-09T13:32:00Z">
            <w:rPr>
              <w:b/>
            </w:rPr>
          </w:rPrChange>
        </w:rPr>
        <w:t>satisfactory</w:t>
      </w:r>
      <w:r>
        <w:t xml:space="preserve"> understanding of</w:t>
      </w:r>
      <w:r w:rsidR="002D2287">
        <w:t xml:space="preserve"> the equipment and tools used in safe buoy handling operations.</w:t>
      </w:r>
    </w:p>
    <w:p w14:paraId="138A6133" w14:textId="64C6F251" w:rsidR="00325108" w:rsidRDefault="00325108" w:rsidP="00E80D41">
      <w:pPr>
        <w:pStyle w:val="Heading2"/>
      </w:pPr>
      <w:bookmarkStart w:id="199" w:name="_Toc448767711"/>
      <w:r>
        <w:t>Syllabus</w:t>
      </w:r>
      <w:bookmarkEnd w:id="199"/>
    </w:p>
    <w:p w14:paraId="3F4B065C" w14:textId="77777777" w:rsidR="00E80D41" w:rsidRPr="00E80D41" w:rsidRDefault="00E80D41" w:rsidP="00E80D41">
      <w:pPr>
        <w:pStyle w:val="Heading2separationline"/>
      </w:pPr>
    </w:p>
    <w:p w14:paraId="3EBFA99C" w14:textId="041250AE" w:rsidR="00325108" w:rsidRDefault="00E80D41" w:rsidP="00E80D41">
      <w:pPr>
        <w:pStyle w:val="Heading3"/>
      </w:pPr>
      <w:bookmarkStart w:id="200" w:name="_Toc448767712"/>
      <w:r>
        <w:t xml:space="preserve">Lesson 1 </w:t>
      </w:r>
      <w:r w:rsidR="002D2287">
        <w:t>–</w:t>
      </w:r>
      <w:r>
        <w:t xml:space="preserve"> </w:t>
      </w:r>
      <w:bookmarkEnd w:id="200"/>
      <w:r w:rsidR="002D2287">
        <w:t>Shore Based Equipment</w:t>
      </w:r>
    </w:p>
    <w:p w14:paraId="368031B6" w14:textId="77777777" w:rsidR="002D2287" w:rsidRPr="002D2287" w:rsidRDefault="002D2287" w:rsidP="002D2287">
      <w:pPr>
        <w:pStyle w:val="List1"/>
        <w:numPr>
          <w:ilvl w:val="0"/>
          <w:numId w:val="37"/>
        </w:numPr>
      </w:pPr>
      <w:r w:rsidRPr="002D2287">
        <w:t>Cranes and lifting devices</w:t>
      </w:r>
      <w:r>
        <w:t>.</w:t>
      </w:r>
    </w:p>
    <w:p w14:paraId="6EFFE05E" w14:textId="77777777" w:rsidR="002D2287" w:rsidRPr="002D2287" w:rsidRDefault="002D2287" w:rsidP="002D2287">
      <w:pPr>
        <w:pStyle w:val="List1"/>
      </w:pPr>
      <w:r>
        <w:t xml:space="preserve">Road transport, </w:t>
      </w:r>
      <w:r w:rsidRPr="002D2287">
        <w:t>loading equipment and cradles</w:t>
      </w:r>
      <w:r>
        <w:t>.</w:t>
      </w:r>
    </w:p>
    <w:p w14:paraId="694F5A66" w14:textId="08078DF8" w:rsidR="002D2287" w:rsidRDefault="002D2287" w:rsidP="002D2287">
      <w:pPr>
        <w:pStyle w:val="List1"/>
      </w:pPr>
      <w:r w:rsidRPr="002D2287">
        <w:t xml:space="preserve">Offloading equipment transport to </w:t>
      </w:r>
      <w:del w:id="201" w:author="Kevin Gregory" w:date="2021-02-09T13:42:00Z">
        <w:r w:rsidRPr="002D2287" w:rsidDel="00F82FB6">
          <w:delText>pier</w:delText>
        </w:r>
      </w:del>
      <w:ins w:id="202" w:author="Kevin Gregory" w:date="2021-02-09T13:42:00Z">
        <w:r w:rsidR="00F82FB6">
          <w:t xml:space="preserve">berth </w:t>
        </w:r>
      </w:ins>
      <w:ins w:id="203" w:author="Kevin Gregory" w:date="2021-02-09T13:33:00Z">
        <w:r w:rsidR="00F82FB6">
          <w:t>and</w:t>
        </w:r>
      </w:ins>
      <w:del w:id="204" w:author="Kevin Gregory" w:date="2021-02-09T13:33:00Z">
        <w:r w:rsidRPr="002D2287" w:rsidDel="00F82FB6">
          <w:delText>;</w:delText>
        </w:r>
      </w:del>
      <w:r w:rsidRPr="002D2287">
        <w:t xml:space="preserve"> </w:t>
      </w:r>
      <w:del w:id="205" w:author="Kevin Gregory" w:date="2021-02-09T13:42:00Z">
        <w:r w:rsidRPr="002D2287" w:rsidDel="00F82FB6">
          <w:delText xml:space="preserve">pier </w:delText>
        </w:r>
      </w:del>
      <w:ins w:id="206" w:author="Kevin Gregory" w:date="2021-02-09T13:42:00Z">
        <w:r w:rsidR="00F82FB6">
          <w:t>berth</w:t>
        </w:r>
        <w:r w:rsidR="00F82FB6" w:rsidRPr="002D2287">
          <w:t xml:space="preserve"> </w:t>
        </w:r>
      </w:ins>
      <w:r w:rsidRPr="002D2287">
        <w:t>to vessel</w:t>
      </w:r>
      <w:r>
        <w:t>.</w:t>
      </w:r>
    </w:p>
    <w:p w14:paraId="0F03D07D" w14:textId="29A673AC" w:rsidR="002D2287" w:rsidRPr="002D2287" w:rsidRDefault="002D2287" w:rsidP="002D2287">
      <w:pPr>
        <w:pStyle w:val="Heading3"/>
      </w:pPr>
      <w:r>
        <w:t>Lesson 2 – Vessel Based Equipment</w:t>
      </w:r>
    </w:p>
    <w:p w14:paraId="77B2FD78" w14:textId="55AE10DD" w:rsidR="002D2287" w:rsidRPr="002D2287" w:rsidRDefault="002D2287" w:rsidP="002D2287">
      <w:pPr>
        <w:pStyle w:val="List1"/>
        <w:numPr>
          <w:ilvl w:val="0"/>
          <w:numId w:val="38"/>
        </w:numPr>
      </w:pPr>
      <w:r w:rsidRPr="002D2287">
        <w:t>Deck handling equipment</w:t>
      </w:r>
      <w:r>
        <w:t>.</w:t>
      </w:r>
    </w:p>
    <w:p w14:paraId="28B2E8C5" w14:textId="79809A58" w:rsidR="002D2287" w:rsidRPr="002D2287" w:rsidRDefault="002D2287" w:rsidP="002D2287">
      <w:pPr>
        <w:pStyle w:val="List1"/>
      </w:pPr>
      <w:r w:rsidRPr="002D2287">
        <w:t>Jet washers and scrapers</w:t>
      </w:r>
      <w:r>
        <w:t>.</w:t>
      </w:r>
    </w:p>
    <w:p w14:paraId="729890ED" w14:textId="683CA486" w:rsidR="002D2287" w:rsidRPr="002D2287" w:rsidRDefault="002D2287" w:rsidP="002D2287">
      <w:pPr>
        <w:pStyle w:val="List1"/>
      </w:pPr>
      <w:r w:rsidRPr="002D2287">
        <w:t>Cutting and burning equipment</w:t>
      </w:r>
      <w:r>
        <w:t>.</w:t>
      </w:r>
    </w:p>
    <w:p w14:paraId="61FCB940" w14:textId="2879EB17" w:rsidR="002D2287" w:rsidRPr="002D2287" w:rsidRDefault="002D2287" w:rsidP="002D2287">
      <w:pPr>
        <w:pStyle w:val="List1"/>
      </w:pPr>
      <w:r w:rsidRPr="002D2287">
        <w:lastRenderedPageBreak/>
        <w:t>Mooring replacement tools</w:t>
      </w:r>
      <w:r>
        <w:t>.</w:t>
      </w:r>
    </w:p>
    <w:p w14:paraId="375BAE7B" w14:textId="29CC94EC" w:rsidR="002D2287" w:rsidRPr="002D2287" w:rsidRDefault="002D2287" w:rsidP="002D2287">
      <w:pPr>
        <w:pStyle w:val="List1"/>
      </w:pPr>
      <w:r w:rsidRPr="002D2287">
        <w:t>Slings and lifting strops</w:t>
      </w:r>
      <w:r>
        <w:t>.</w:t>
      </w:r>
    </w:p>
    <w:p w14:paraId="22642C75" w14:textId="5EFEBBF4" w:rsidR="00325108" w:rsidRDefault="002D2287" w:rsidP="002D2287">
      <w:pPr>
        <w:pStyle w:val="List1"/>
      </w:pPr>
      <w:r w:rsidRPr="002D2287">
        <w:t>Buoy positioning devices (</w:t>
      </w:r>
      <w:proofErr w:type="gramStart"/>
      <w:r w:rsidRPr="002D2287">
        <w:t>e.g.</w:t>
      </w:r>
      <w:proofErr w:type="gramEnd"/>
      <w:r w:rsidRPr="002D2287">
        <w:t xml:space="preserve"> </w:t>
      </w:r>
      <w:del w:id="207" w:author="Kevin Gregory" w:date="2021-02-09T13:33:00Z">
        <w:r w:rsidRPr="002D2287" w:rsidDel="00F82FB6">
          <w:delText>DGPS</w:delText>
        </w:r>
      </w:del>
      <w:ins w:id="208" w:author="Kevin Gregory" w:date="2021-02-09T13:33:00Z">
        <w:r w:rsidR="00F82FB6">
          <w:t>GNSS</w:t>
        </w:r>
      </w:ins>
      <w:r w:rsidRPr="002D2287">
        <w:t>)</w:t>
      </w:r>
      <w:r>
        <w:t>.</w:t>
      </w:r>
    </w:p>
    <w:p w14:paraId="780A54E6" w14:textId="2C5B8734" w:rsidR="00325108" w:rsidRDefault="006E10AE" w:rsidP="00E80D41">
      <w:pPr>
        <w:pStyle w:val="Heading1"/>
        <w:rPr>
          <w:caps w:val="0"/>
        </w:rPr>
      </w:pPr>
      <w:bookmarkStart w:id="209" w:name="_Toc448767713"/>
      <w:r>
        <w:rPr>
          <w:caps w:val="0"/>
        </w:rPr>
        <w:t xml:space="preserve">MODULE 3 – </w:t>
      </w:r>
      <w:bookmarkEnd w:id="209"/>
      <w:r w:rsidR="00C83564">
        <w:rPr>
          <w:caps w:val="0"/>
        </w:rPr>
        <w:t>LOGISTICS OF OPERATIONS</w:t>
      </w:r>
      <w:ins w:id="210" w:author="Kevin Gregory" w:date="2021-02-09T13:46:00Z">
        <w:r w:rsidR="008F6C4F">
          <w:rPr>
            <w:caps w:val="0"/>
          </w:rPr>
          <w:t xml:space="preserve"> BETWEEN SHIP SND SHORE</w:t>
        </w:r>
      </w:ins>
    </w:p>
    <w:p w14:paraId="2F69F080" w14:textId="77777777" w:rsidR="00E80D41" w:rsidRPr="00E80D41" w:rsidRDefault="00E80D41" w:rsidP="00E80D41">
      <w:pPr>
        <w:pStyle w:val="Heading1separatationline"/>
      </w:pPr>
    </w:p>
    <w:p w14:paraId="3F67F7F0" w14:textId="0994E034" w:rsidR="00325108" w:rsidRDefault="00E80D41" w:rsidP="00E80D41">
      <w:pPr>
        <w:pStyle w:val="Heading2"/>
      </w:pPr>
      <w:bookmarkStart w:id="211" w:name="_Toc448767714"/>
      <w:r>
        <w:t>Scope</w:t>
      </w:r>
      <w:bookmarkEnd w:id="211"/>
    </w:p>
    <w:p w14:paraId="0E3C2E87" w14:textId="77777777" w:rsidR="00E80D41" w:rsidRPr="00E80D41" w:rsidRDefault="00E80D41" w:rsidP="00E80D41">
      <w:pPr>
        <w:pStyle w:val="Heading2separationline"/>
      </w:pPr>
    </w:p>
    <w:p w14:paraId="129F79BF" w14:textId="0BEAE5CD" w:rsidR="00325108" w:rsidRDefault="0053714D" w:rsidP="00325108">
      <w:pPr>
        <w:pStyle w:val="BodyText"/>
      </w:pPr>
      <w:r w:rsidRPr="00CB65BC">
        <w:rPr>
          <w:rFonts w:cs="Arial"/>
          <w:color w:val="000000"/>
        </w:rPr>
        <w:t xml:space="preserve">This </w:t>
      </w:r>
      <w:r>
        <w:rPr>
          <w:rFonts w:cs="Arial"/>
          <w:color w:val="000000"/>
        </w:rPr>
        <w:t xml:space="preserve">module describes the logistical process of moving buoys from </w:t>
      </w:r>
      <w:del w:id="212" w:author="Kevin Gregory" w:date="2021-02-09T13:42:00Z">
        <w:r w:rsidDel="00F82FB6">
          <w:rPr>
            <w:rFonts w:cs="Arial"/>
            <w:color w:val="000000"/>
          </w:rPr>
          <w:delText xml:space="preserve">pier </w:delText>
        </w:r>
      </w:del>
      <w:ins w:id="213" w:author="Kevin Gregory" w:date="2021-02-09T13:46:00Z">
        <w:r w:rsidR="008F6C4F">
          <w:rPr>
            <w:rFonts w:cs="Arial"/>
            <w:color w:val="000000"/>
          </w:rPr>
          <w:t>ship to shore</w:t>
        </w:r>
      </w:ins>
      <w:del w:id="214" w:author="Kevin Gregory" w:date="2021-02-09T13:46:00Z">
        <w:r w:rsidDel="008F6C4F">
          <w:rPr>
            <w:rFonts w:cs="Arial"/>
            <w:color w:val="000000"/>
          </w:rPr>
          <w:delText>to ship</w:delText>
        </w:r>
      </w:del>
      <w:r>
        <w:rPr>
          <w:rFonts w:cs="Arial"/>
          <w:color w:val="000000"/>
        </w:rPr>
        <w:t xml:space="preserve"> and </w:t>
      </w:r>
      <w:ins w:id="215" w:author="Kevin Gregory" w:date="2021-02-09T13:43:00Z">
        <w:r w:rsidR="00F82FB6">
          <w:rPr>
            <w:rFonts w:cs="Arial"/>
            <w:color w:val="000000"/>
          </w:rPr>
          <w:t>vice-versa</w:t>
        </w:r>
      </w:ins>
      <w:del w:id="216" w:author="Kevin Gregory" w:date="2021-02-09T13:43:00Z">
        <w:r w:rsidDel="00F82FB6">
          <w:rPr>
            <w:rFonts w:cs="Arial"/>
            <w:color w:val="000000"/>
          </w:rPr>
          <w:delText>ship to water</w:delText>
        </w:r>
      </w:del>
      <w:r>
        <w:t>.</w:t>
      </w:r>
    </w:p>
    <w:p w14:paraId="0B0E59C6" w14:textId="1A49C4CE" w:rsidR="00325108" w:rsidRDefault="00E80D41" w:rsidP="00E80D41">
      <w:pPr>
        <w:pStyle w:val="Heading2"/>
      </w:pPr>
      <w:bookmarkStart w:id="217" w:name="_Toc448767715"/>
      <w:r>
        <w:t>Learning Objective</w:t>
      </w:r>
      <w:bookmarkEnd w:id="217"/>
    </w:p>
    <w:p w14:paraId="7D0642BC" w14:textId="77777777" w:rsidR="00E80D41" w:rsidRPr="00E80D41" w:rsidRDefault="00E80D41" w:rsidP="00E80D41">
      <w:pPr>
        <w:pStyle w:val="Heading2separationline"/>
      </w:pPr>
    </w:p>
    <w:p w14:paraId="4096BC0C" w14:textId="6E6AEAED" w:rsidR="00325108" w:rsidRDefault="00325108" w:rsidP="00325108">
      <w:pPr>
        <w:pStyle w:val="BodyText"/>
      </w:pPr>
      <w:r>
        <w:t xml:space="preserve">To gain a </w:t>
      </w:r>
      <w:r w:rsidRPr="00F82FB6">
        <w:rPr>
          <w:bCs/>
          <w:rPrChange w:id="218" w:author="Kevin Gregory" w:date="2021-02-09T13:34:00Z">
            <w:rPr>
              <w:b/>
            </w:rPr>
          </w:rPrChange>
        </w:rPr>
        <w:t>satisfactory</w:t>
      </w:r>
      <w:r>
        <w:t xml:space="preserve"> understanding of </w:t>
      </w:r>
      <w:ins w:id="219" w:author="Kevin Gregory" w:date="2021-02-09T13:41:00Z">
        <w:r w:rsidR="00F82FB6">
          <w:t>the logistics involved in the safe movement of buoys between ship and shore</w:t>
        </w:r>
      </w:ins>
      <w:ins w:id="220" w:author="Kevin Gregory" w:date="2021-02-09T13:43:00Z">
        <w:r w:rsidR="00F82FB6">
          <w:t xml:space="preserve"> and vice-versa</w:t>
        </w:r>
      </w:ins>
      <w:del w:id="221" w:author="Kevin Gregory" w:date="2021-02-09T13:41:00Z">
        <w:r w:rsidDel="00F82FB6">
          <w:delText>how plastic buoys can be maintained afloat</w:delText>
        </w:r>
      </w:del>
      <w:r>
        <w:t>.</w:t>
      </w:r>
    </w:p>
    <w:p w14:paraId="71B8FE42" w14:textId="4BC1087C" w:rsidR="00325108" w:rsidRDefault="00325108" w:rsidP="00E80D41">
      <w:pPr>
        <w:pStyle w:val="Heading2"/>
      </w:pPr>
      <w:bookmarkStart w:id="222" w:name="_Toc448767716"/>
      <w:r>
        <w:t>Syllabus</w:t>
      </w:r>
      <w:bookmarkEnd w:id="222"/>
    </w:p>
    <w:p w14:paraId="476F6D84" w14:textId="77777777" w:rsidR="00E80D41" w:rsidRPr="00E80D41" w:rsidRDefault="00E80D41" w:rsidP="00E80D41">
      <w:pPr>
        <w:pStyle w:val="Heading2separationline"/>
      </w:pPr>
    </w:p>
    <w:p w14:paraId="60FF2B60" w14:textId="651B521F" w:rsidR="00325108" w:rsidRDefault="00E80D41" w:rsidP="00E80D41">
      <w:pPr>
        <w:pStyle w:val="Heading3"/>
      </w:pPr>
      <w:bookmarkStart w:id="223" w:name="_Toc448767717"/>
      <w:r>
        <w:t xml:space="preserve">Lesson 1 - </w:t>
      </w:r>
      <w:bookmarkEnd w:id="223"/>
      <w:r w:rsidR="00834C3B">
        <w:t xml:space="preserve">Maintenance Base to </w:t>
      </w:r>
      <w:del w:id="224" w:author="Kevin Gregory" w:date="2021-02-09T13:43:00Z">
        <w:r w:rsidR="00834C3B" w:rsidDel="00F82FB6">
          <w:delText>Pier</w:delText>
        </w:r>
      </w:del>
      <w:ins w:id="225" w:author="Kevin Gregory" w:date="2021-02-09T13:43:00Z">
        <w:r w:rsidR="00F82FB6">
          <w:t>Berth</w:t>
        </w:r>
      </w:ins>
    </w:p>
    <w:p w14:paraId="6FA95719" w14:textId="4A255643" w:rsidR="001C0128" w:rsidRPr="001C0128" w:rsidRDefault="001C0128" w:rsidP="001C0128">
      <w:pPr>
        <w:pStyle w:val="List1"/>
        <w:numPr>
          <w:ilvl w:val="0"/>
          <w:numId w:val="42"/>
        </w:numPr>
      </w:pPr>
      <w:r w:rsidRPr="001C0128">
        <w:t xml:space="preserve">Identification of correct buoys and associated components to be </w:t>
      </w:r>
      <w:del w:id="226" w:author="Kevin Gregory" w:date="2021-02-09T13:43:00Z">
        <w:r w:rsidRPr="001C0128" w:rsidDel="00F82FB6">
          <w:delText>deployed</w:delText>
        </w:r>
      </w:del>
      <w:ins w:id="227" w:author="Kevin Gregory" w:date="2021-02-09T13:43:00Z">
        <w:r w:rsidR="00F82FB6">
          <w:t>moved</w:t>
        </w:r>
      </w:ins>
      <w:r w:rsidR="00834C3B">
        <w:t>.</w:t>
      </w:r>
    </w:p>
    <w:p w14:paraId="4E7F48E7" w14:textId="58B4487F" w:rsidR="001C0128" w:rsidRPr="001C0128" w:rsidRDefault="00834C3B" w:rsidP="001C0128">
      <w:pPr>
        <w:pStyle w:val="List1"/>
      </w:pPr>
      <w:r>
        <w:t>SOP</w:t>
      </w:r>
      <w:r w:rsidR="001C0128" w:rsidRPr="001C0128">
        <w:t xml:space="preserve"> for buoy transport</w:t>
      </w:r>
      <w:ins w:id="228" w:author="Kevin Gregory" w:date="2021-02-09T13:44:00Z">
        <w:r w:rsidR="00F82FB6">
          <w:t xml:space="preserve"> (lifti</w:t>
        </w:r>
      </w:ins>
      <w:ins w:id="229" w:author="Kevin Gregory" w:date="2021-02-09T13:45:00Z">
        <w:r w:rsidR="00F82FB6">
          <w:t>ng and moving)</w:t>
        </w:r>
      </w:ins>
      <w:r>
        <w:t>.</w:t>
      </w:r>
    </w:p>
    <w:p w14:paraId="14B8065D" w14:textId="2196D6C7" w:rsidR="00325108" w:rsidRDefault="001C0128" w:rsidP="001C0128">
      <w:pPr>
        <w:pStyle w:val="List1"/>
      </w:pPr>
      <w:r w:rsidRPr="001C0128">
        <w:t>Equipment and PPE check lists</w:t>
      </w:r>
      <w:r w:rsidR="00834C3B">
        <w:t>.</w:t>
      </w:r>
    </w:p>
    <w:p w14:paraId="72D8CF76" w14:textId="454A0321" w:rsidR="00325108" w:rsidRDefault="00325108" w:rsidP="00E80D41">
      <w:pPr>
        <w:pStyle w:val="Heading3"/>
      </w:pPr>
      <w:bookmarkStart w:id="230" w:name="_Toc448767718"/>
      <w:r>
        <w:t xml:space="preserve">Lesson 2 – </w:t>
      </w:r>
      <w:bookmarkEnd w:id="230"/>
      <w:del w:id="231" w:author="Kevin Gregory" w:date="2021-02-09T13:44:00Z">
        <w:r w:rsidR="00834C3B" w:rsidDel="00F82FB6">
          <w:delText xml:space="preserve">Pier </w:delText>
        </w:r>
      </w:del>
      <w:ins w:id="232" w:author="Kevin Gregory" w:date="2021-02-09T13:44:00Z">
        <w:r w:rsidR="00F82FB6">
          <w:t xml:space="preserve">Berth </w:t>
        </w:r>
      </w:ins>
      <w:r w:rsidR="00834C3B">
        <w:t>to Vessel</w:t>
      </w:r>
    </w:p>
    <w:p w14:paraId="19389605" w14:textId="39BF11D0" w:rsidR="00834C3B" w:rsidRDefault="00834C3B" w:rsidP="00834C3B">
      <w:pPr>
        <w:pStyle w:val="List1"/>
        <w:numPr>
          <w:ilvl w:val="0"/>
          <w:numId w:val="43"/>
        </w:numPr>
        <w:rPr>
          <w:ins w:id="233" w:author="Kevin Gregory" w:date="2021-02-09T13:45:00Z"/>
        </w:rPr>
      </w:pPr>
      <w:r w:rsidRPr="00834C3B">
        <w:t>Buoy loading schedule</w:t>
      </w:r>
      <w:r>
        <w:t>.</w:t>
      </w:r>
    </w:p>
    <w:p w14:paraId="721B1BEC" w14:textId="142F1271" w:rsidR="00F82FB6" w:rsidRPr="00834C3B" w:rsidRDefault="00F82FB6" w:rsidP="00834C3B">
      <w:pPr>
        <w:pStyle w:val="List1"/>
        <w:numPr>
          <w:ilvl w:val="0"/>
          <w:numId w:val="43"/>
        </w:numPr>
      </w:pPr>
      <w:ins w:id="234" w:author="Kevin Gregory" w:date="2021-02-09T13:45:00Z">
        <w:r>
          <w:t>SOP for buoy loading (lifting and moving).</w:t>
        </w:r>
      </w:ins>
    </w:p>
    <w:p w14:paraId="2ADFF3CE" w14:textId="7607BF13" w:rsidR="00834C3B" w:rsidRPr="00834C3B" w:rsidRDefault="00834C3B" w:rsidP="00834C3B">
      <w:pPr>
        <w:pStyle w:val="List1"/>
      </w:pPr>
      <w:r w:rsidRPr="00834C3B">
        <w:t>Correct mooring assembly for each buoy</w:t>
      </w:r>
      <w:r>
        <w:t>.</w:t>
      </w:r>
    </w:p>
    <w:p w14:paraId="68C1B6FA" w14:textId="6C98E795" w:rsidR="00325108" w:rsidRDefault="00834C3B" w:rsidP="00834C3B">
      <w:pPr>
        <w:pStyle w:val="List1"/>
      </w:pPr>
      <w:r w:rsidRPr="00834C3B">
        <w:t>On-board safety briefings and procedures</w:t>
      </w:r>
      <w:r w:rsidR="00E80D41">
        <w:t>.</w:t>
      </w:r>
    </w:p>
    <w:p w14:paraId="6A958F53" w14:textId="60BD8CAD" w:rsidR="00325108" w:rsidRDefault="006E10AE" w:rsidP="00E80D41">
      <w:pPr>
        <w:pStyle w:val="Heading1"/>
      </w:pPr>
      <w:bookmarkStart w:id="235" w:name="_Toc448767719"/>
      <w:r>
        <w:rPr>
          <w:caps w:val="0"/>
        </w:rPr>
        <w:t xml:space="preserve">MODULE 4 – </w:t>
      </w:r>
      <w:del w:id="236" w:author="Kevin Gregory" w:date="2021-02-09T13:47:00Z">
        <w:r w:rsidDel="008F6C4F">
          <w:rPr>
            <w:caps w:val="0"/>
          </w:rPr>
          <w:delText xml:space="preserve">ASHORE </w:delText>
        </w:r>
      </w:del>
      <w:r>
        <w:rPr>
          <w:caps w:val="0"/>
        </w:rPr>
        <w:t>MAINTENANCE</w:t>
      </w:r>
      <w:ins w:id="237" w:author="Kevin Gregory" w:date="2021-02-09T13:49:00Z">
        <w:r w:rsidR="008F6C4F">
          <w:rPr>
            <w:caps w:val="0"/>
          </w:rPr>
          <w:t xml:space="preserve"> AFLOAT/ASHORE</w:t>
        </w:r>
      </w:ins>
      <w:r>
        <w:rPr>
          <w:caps w:val="0"/>
        </w:rPr>
        <w:t xml:space="preserve"> – DISMANTLING AND REBUILD</w:t>
      </w:r>
      <w:bookmarkEnd w:id="235"/>
    </w:p>
    <w:p w14:paraId="7A2B46F9" w14:textId="77777777" w:rsidR="00E80D41" w:rsidRPr="00E80D41" w:rsidRDefault="00E80D41" w:rsidP="00E80D41">
      <w:pPr>
        <w:pStyle w:val="Heading1separatationline"/>
      </w:pPr>
    </w:p>
    <w:p w14:paraId="06A862AF" w14:textId="4923B6DE" w:rsidR="00325108" w:rsidRDefault="00E80D41" w:rsidP="00E80D41">
      <w:pPr>
        <w:pStyle w:val="Heading2"/>
      </w:pPr>
      <w:bookmarkStart w:id="238" w:name="_Toc448767720"/>
      <w:r>
        <w:t>Scope</w:t>
      </w:r>
      <w:bookmarkEnd w:id="238"/>
    </w:p>
    <w:p w14:paraId="7178FA35" w14:textId="77777777" w:rsidR="00E80D41" w:rsidRPr="00E80D41" w:rsidRDefault="00E80D41" w:rsidP="00E80D41">
      <w:pPr>
        <w:pStyle w:val="Heading2separationline"/>
      </w:pPr>
    </w:p>
    <w:p w14:paraId="04DE8CE6" w14:textId="3D277A89" w:rsidR="00325108" w:rsidRDefault="00325108" w:rsidP="00325108">
      <w:pPr>
        <w:pStyle w:val="BodyText"/>
      </w:pPr>
      <w:r>
        <w:t xml:space="preserve">This module describes the maintenance of </w:t>
      </w:r>
      <w:del w:id="239" w:author="Kevin Gregory" w:date="2021-02-09T13:49:00Z">
        <w:r w:rsidDel="008F6C4F">
          <w:delText xml:space="preserve">plastic </w:delText>
        </w:r>
      </w:del>
      <w:r>
        <w:t>buoys at a maintenance facility ashore</w:t>
      </w:r>
      <w:ins w:id="240" w:author="Kevin Gregory" w:date="2021-02-09T13:49:00Z">
        <w:r w:rsidR="008F6C4F">
          <w:t xml:space="preserve"> or afloat</w:t>
        </w:r>
      </w:ins>
      <w:r>
        <w:t>.</w:t>
      </w:r>
    </w:p>
    <w:p w14:paraId="68D0054E" w14:textId="36C2E4C8" w:rsidR="00325108" w:rsidRDefault="00E80D41" w:rsidP="00E80D41">
      <w:pPr>
        <w:pStyle w:val="Heading2"/>
      </w:pPr>
      <w:bookmarkStart w:id="241" w:name="_Toc448767721"/>
      <w:r>
        <w:t>Learning Objective</w:t>
      </w:r>
      <w:bookmarkEnd w:id="241"/>
    </w:p>
    <w:p w14:paraId="383DD28B" w14:textId="77777777" w:rsidR="00E80D41" w:rsidRPr="00E80D41" w:rsidRDefault="00E80D41" w:rsidP="00E80D41">
      <w:pPr>
        <w:pStyle w:val="Heading2separationline"/>
      </w:pPr>
    </w:p>
    <w:p w14:paraId="0F68728E" w14:textId="0BA84D94" w:rsidR="00325108" w:rsidRDefault="00325108" w:rsidP="00325108">
      <w:pPr>
        <w:pStyle w:val="BodyText"/>
      </w:pPr>
      <w:r>
        <w:t xml:space="preserve">To gain a </w:t>
      </w:r>
      <w:r w:rsidRPr="00F82FB6">
        <w:rPr>
          <w:bCs/>
          <w:rPrChange w:id="242" w:author="Kevin Gregory" w:date="2021-02-09T13:34:00Z">
            <w:rPr>
              <w:b/>
            </w:rPr>
          </w:rPrChange>
        </w:rPr>
        <w:t>satisfactory</w:t>
      </w:r>
      <w:r>
        <w:t xml:space="preserve"> understanding of the </w:t>
      </w:r>
      <w:ins w:id="243" w:author="Kevin Gregory" w:date="2021-02-09T13:50:00Z">
        <w:r w:rsidR="008F6C4F">
          <w:t xml:space="preserve">stages of buoy </w:t>
        </w:r>
      </w:ins>
      <w:r>
        <w:t xml:space="preserve">maintenance </w:t>
      </w:r>
      <w:ins w:id="244" w:author="Kevin Gregory" w:date="2021-02-09T13:50:00Z">
        <w:r w:rsidR="008F6C4F">
          <w:t>ashore or afloat</w:t>
        </w:r>
      </w:ins>
      <w:del w:id="245" w:author="Kevin Gregory" w:date="2021-02-09T13:50:00Z">
        <w:r w:rsidDel="008F6C4F">
          <w:delText>of plastic buoys at a shore facility</w:delText>
        </w:r>
      </w:del>
      <w:r>
        <w:t>.</w:t>
      </w:r>
    </w:p>
    <w:p w14:paraId="34FF76AC" w14:textId="4B30139A" w:rsidR="00325108" w:rsidRDefault="00E80D41" w:rsidP="00E80D41">
      <w:pPr>
        <w:pStyle w:val="Heading2"/>
      </w:pPr>
      <w:bookmarkStart w:id="246" w:name="_Toc448767722"/>
      <w:r>
        <w:t>Syllabus</w:t>
      </w:r>
      <w:bookmarkEnd w:id="246"/>
    </w:p>
    <w:p w14:paraId="1413805C" w14:textId="77777777" w:rsidR="00E80D41" w:rsidRPr="00E80D41" w:rsidRDefault="00E80D41" w:rsidP="00E80D41">
      <w:pPr>
        <w:pStyle w:val="Heading2separationline"/>
      </w:pPr>
    </w:p>
    <w:p w14:paraId="47786A18" w14:textId="4CB07584" w:rsidR="00325108" w:rsidRDefault="00E80D41" w:rsidP="00834C3B">
      <w:pPr>
        <w:pStyle w:val="Heading3"/>
      </w:pPr>
      <w:bookmarkStart w:id="247" w:name="_Toc448767723"/>
      <w:r>
        <w:t xml:space="preserve">Lesson 1 - </w:t>
      </w:r>
      <w:bookmarkEnd w:id="247"/>
      <w:r w:rsidR="00834C3B">
        <w:t>Retrieving buoys from the water</w:t>
      </w:r>
    </w:p>
    <w:p w14:paraId="2C7DF971" w14:textId="01E884BD" w:rsidR="00834C3B" w:rsidRDefault="00834C3B" w:rsidP="00834C3B">
      <w:pPr>
        <w:pStyle w:val="List1"/>
        <w:numPr>
          <w:ilvl w:val="0"/>
          <w:numId w:val="44"/>
        </w:numPr>
        <w:rPr>
          <w:ins w:id="248" w:author="Kevin Gregory" w:date="2021-02-09T14:00:00Z"/>
        </w:rPr>
      </w:pPr>
      <w:r w:rsidRPr="00834C3B">
        <w:t>Check on buoy position</w:t>
      </w:r>
      <w:r>
        <w:t>.</w:t>
      </w:r>
    </w:p>
    <w:p w14:paraId="5038FF61" w14:textId="4DA96A6B" w:rsidR="00215E65" w:rsidRPr="00834C3B" w:rsidRDefault="00215E65">
      <w:pPr>
        <w:pStyle w:val="List1"/>
        <w:numPr>
          <w:ilvl w:val="0"/>
          <w:numId w:val="44"/>
        </w:numPr>
      </w:pPr>
      <w:ins w:id="249" w:author="Kevin Gregory" w:date="2021-02-09T14:00:00Z">
        <w:r>
          <w:t>SOP for buoy loading (lifting and landing on deck</w:t>
        </w:r>
      </w:ins>
      <w:ins w:id="250" w:author="Kevin Gregory" w:date="2021-02-09T14:01:00Z">
        <w:r>
          <w:t xml:space="preserve"> including ship stability issues</w:t>
        </w:r>
      </w:ins>
      <w:ins w:id="251" w:author="Kevin Gregory" w:date="2021-02-09T14:00:00Z">
        <w:r>
          <w:t>).</w:t>
        </w:r>
      </w:ins>
    </w:p>
    <w:p w14:paraId="77D736D8" w14:textId="20F316E8" w:rsidR="00834C3B" w:rsidRPr="00834C3B" w:rsidRDefault="00834C3B" w:rsidP="00834C3B">
      <w:pPr>
        <w:pStyle w:val="List1"/>
      </w:pPr>
      <w:r w:rsidRPr="00834C3B">
        <w:t>Checks/removal of AtoN components</w:t>
      </w:r>
      <w:r>
        <w:t>.</w:t>
      </w:r>
    </w:p>
    <w:p w14:paraId="165FF1A9" w14:textId="28C27DDA" w:rsidR="00834C3B" w:rsidRPr="00834C3B" w:rsidRDefault="00834C3B" w:rsidP="00834C3B">
      <w:pPr>
        <w:pStyle w:val="List1"/>
      </w:pPr>
      <w:r w:rsidRPr="00834C3B">
        <w:t>Hooking on and lifting</w:t>
      </w:r>
      <w:r>
        <w:t>.</w:t>
      </w:r>
    </w:p>
    <w:p w14:paraId="79C6972A" w14:textId="2AAF0071" w:rsidR="00834C3B" w:rsidRPr="00834C3B" w:rsidRDefault="00834C3B" w:rsidP="00834C3B">
      <w:pPr>
        <w:pStyle w:val="Heading3"/>
        <w:rPr>
          <w:rFonts w:eastAsia="Times New Roman"/>
        </w:rPr>
      </w:pPr>
      <w:r>
        <w:lastRenderedPageBreak/>
        <w:t>Lesson 2 - Cleaning of the buoy assembly</w:t>
      </w:r>
    </w:p>
    <w:p w14:paraId="2435EA0A" w14:textId="09C05B7B" w:rsidR="00834C3B" w:rsidRPr="00834C3B" w:rsidRDefault="00834C3B" w:rsidP="00834C3B">
      <w:pPr>
        <w:pStyle w:val="List1"/>
        <w:numPr>
          <w:ilvl w:val="0"/>
          <w:numId w:val="46"/>
        </w:numPr>
      </w:pPr>
      <w:r w:rsidRPr="00834C3B">
        <w:t>Use of jet washers and safety implications</w:t>
      </w:r>
      <w:r>
        <w:t>.</w:t>
      </w:r>
    </w:p>
    <w:p w14:paraId="436041FF" w14:textId="33823043" w:rsidR="00834C3B" w:rsidRPr="00834C3B" w:rsidRDefault="00834C3B" w:rsidP="00834C3B">
      <w:pPr>
        <w:pStyle w:val="List1"/>
      </w:pPr>
      <w:r w:rsidRPr="00834C3B">
        <w:t>Use of scrapers and other cleaning tools</w:t>
      </w:r>
      <w:r>
        <w:t>.</w:t>
      </w:r>
    </w:p>
    <w:p w14:paraId="5ED0AE99" w14:textId="2482451F" w:rsidR="00834C3B" w:rsidRPr="00834C3B" w:rsidRDefault="00834C3B" w:rsidP="00834C3B">
      <w:pPr>
        <w:pStyle w:val="List1"/>
      </w:pPr>
      <w:r w:rsidRPr="00834C3B">
        <w:t>Disassembly of mooring components</w:t>
      </w:r>
      <w:r>
        <w:t>.</w:t>
      </w:r>
    </w:p>
    <w:p w14:paraId="7409DEBD" w14:textId="06C7110E" w:rsidR="00325108" w:rsidRDefault="00834C3B" w:rsidP="00834C3B">
      <w:pPr>
        <w:pStyle w:val="List1"/>
      </w:pPr>
      <w:r w:rsidRPr="00834C3B">
        <w:t>Safety implications of cutting and burning equipment</w:t>
      </w:r>
      <w:r>
        <w:t>.</w:t>
      </w:r>
    </w:p>
    <w:p w14:paraId="39B2ED8D" w14:textId="0B898A08" w:rsidR="00325108" w:rsidRDefault="00834C3B" w:rsidP="00E80D41">
      <w:pPr>
        <w:pStyle w:val="Heading3"/>
      </w:pPr>
      <w:bookmarkStart w:id="252" w:name="_Toc448767724"/>
      <w:r>
        <w:t>Lesson 3</w:t>
      </w:r>
      <w:r w:rsidR="00E80D41">
        <w:t xml:space="preserve"> - </w:t>
      </w:r>
      <w:bookmarkEnd w:id="252"/>
      <w:r>
        <w:t>Inspection of the buoy assembly</w:t>
      </w:r>
    </w:p>
    <w:p w14:paraId="68368FC1" w14:textId="59E2A3BF" w:rsidR="00834C3B" w:rsidRPr="00834C3B" w:rsidRDefault="00834C3B" w:rsidP="00834C3B">
      <w:pPr>
        <w:pStyle w:val="List1"/>
        <w:numPr>
          <w:ilvl w:val="0"/>
          <w:numId w:val="47"/>
        </w:numPr>
      </w:pPr>
      <w:r w:rsidRPr="00834C3B">
        <w:t>Inspection of the buoy</w:t>
      </w:r>
      <w:r>
        <w:t>.</w:t>
      </w:r>
    </w:p>
    <w:p w14:paraId="1035D6B4" w14:textId="66B0AE33" w:rsidR="00834C3B" w:rsidRPr="00834C3B" w:rsidRDefault="00834C3B" w:rsidP="00834C3B">
      <w:pPr>
        <w:pStyle w:val="List1"/>
      </w:pPr>
      <w:r w:rsidRPr="00834C3B">
        <w:t>Inspection of the AtoN components</w:t>
      </w:r>
      <w:r>
        <w:t>.</w:t>
      </w:r>
    </w:p>
    <w:p w14:paraId="7C7A66F7" w14:textId="2317D63C" w:rsidR="00834C3B" w:rsidRPr="00834C3B" w:rsidRDefault="00834C3B" w:rsidP="00834C3B">
      <w:pPr>
        <w:pStyle w:val="List1"/>
      </w:pPr>
      <w:r w:rsidRPr="00834C3B">
        <w:t>Inspection of the mooring assembly</w:t>
      </w:r>
      <w:r>
        <w:t>.</w:t>
      </w:r>
    </w:p>
    <w:p w14:paraId="7ECD1F0B" w14:textId="6482915D" w:rsidR="00834C3B" w:rsidRPr="00834C3B" w:rsidRDefault="00834C3B" w:rsidP="00834C3B">
      <w:pPr>
        <w:pStyle w:val="List1"/>
      </w:pPr>
      <w:r w:rsidRPr="00834C3B">
        <w:t>Storage of components to be returned to base</w:t>
      </w:r>
      <w:r>
        <w:t>.</w:t>
      </w:r>
    </w:p>
    <w:p w14:paraId="376FA5E7" w14:textId="000F8743" w:rsidR="00325108" w:rsidRDefault="00834C3B" w:rsidP="00834C3B">
      <w:pPr>
        <w:pStyle w:val="List1"/>
      </w:pPr>
      <w:r w:rsidRPr="00834C3B">
        <w:t>Photographic and other records</w:t>
      </w:r>
      <w:r>
        <w:t>.</w:t>
      </w:r>
    </w:p>
    <w:p w14:paraId="513C714C" w14:textId="0EFCA43B" w:rsidR="00325108" w:rsidRDefault="00834C3B" w:rsidP="00E80D41">
      <w:pPr>
        <w:pStyle w:val="Heading3"/>
      </w:pPr>
      <w:bookmarkStart w:id="253" w:name="_Toc448767725"/>
      <w:r>
        <w:t>Lesson 4</w:t>
      </w:r>
      <w:r w:rsidR="00E80D41">
        <w:t xml:space="preserve"> - </w:t>
      </w:r>
      <w:r w:rsidR="00325108">
        <w:t>Reassembly</w:t>
      </w:r>
      <w:bookmarkEnd w:id="253"/>
    </w:p>
    <w:p w14:paraId="03247A20" w14:textId="5727F8EF" w:rsidR="00834C3B" w:rsidRPr="00834C3B" w:rsidRDefault="00834C3B" w:rsidP="00834C3B">
      <w:pPr>
        <w:pStyle w:val="List1"/>
        <w:numPr>
          <w:ilvl w:val="0"/>
          <w:numId w:val="48"/>
        </w:numPr>
      </w:pPr>
      <w:r w:rsidRPr="00834C3B">
        <w:t xml:space="preserve">Installation of AtoN components on the </w:t>
      </w:r>
      <w:del w:id="254" w:author="Kevin Gregory" w:date="2021-02-09T13:51:00Z">
        <w:r w:rsidRPr="00834C3B" w:rsidDel="008F6C4F">
          <w:delText xml:space="preserve">replacement </w:delText>
        </w:r>
      </w:del>
      <w:r w:rsidRPr="00834C3B">
        <w:t>buoy</w:t>
      </w:r>
      <w:r>
        <w:t>.</w:t>
      </w:r>
    </w:p>
    <w:p w14:paraId="296DCE7B" w14:textId="4A6F6225" w:rsidR="00834C3B" w:rsidRPr="00834C3B" w:rsidRDefault="00834C3B" w:rsidP="00834C3B">
      <w:pPr>
        <w:pStyle w:val="List1"/>
      </w:pPr>
      <w:r w:rsidRPr="00834C3B">
        <w:t>Reassembly and connection of the mooring assembly</w:t>
      </w:r>
      <w:r>
        <w:t>.</w:t>
      </w:r>
    </w:p>
    <w:p w14:paraId="229D33F1" w14:textId="749708A5" w:rsidR="00325108" w:rsidRDefault="00834C3B" w:rsidP="00834C3B">
      <w:pPr>
        <w:pStyle w:val="List1"/>
      </w:pPr>
      <w:r w:rsidRPr="00834C3B">
        <w:t>Checks on all components</w:t>
      </w:r>
      <w:r w:rsidR="00E80D41">
        <w:t>.</w:t>
      </w:r>
    </w:p>
    <w:p w14:paraId="03DE74CE" w14:textId="5550FB66" w:rsidR="00325108" w:rsidRDefault="00325108" w:rsidP="00E80D41">
      <w:pPr>
        <w:pStyle w:val="Heading3"/>
      </w:pPr>
      <w:bookmarkStart w:id="255" w:name="_Toc448767726"/>
      <w:r>
        <w:t xml:space="preserve">Lesson </w:t>
      </w:r>
      <w:r w:rsidR="00DC62A7">
        <w:t>5</w:t>
      </w:r>
      <w:r w:rsidR="00E80D41">
        <w:t xml:space="preserve"> - </w:t>
      </w:r>
      <w:bookmarkEnd w:id="255"/>
      <w:r w:rsidR="00DC62A7">
        <w:t>Buoy Deployment</w:t>
      </w:r>
    </w:p>
    <w:p w14:paraId="2F4B545E" w14:textId="321145E5" w:rsidR="00DC62A7" w:rsidRDefault="00DC62A7" w:rsidP="00DC62A7">
      <w:pPr>
        <w:pStyle w:val="List1"/>
        <w:numPr>
          <w:ilvl w:val="0"/>
          <w:numId w:val="29"/>
        </w:numPr>
        <w:rPr>
          <w:ins w:id="256" w:author="Kevin Gregory" w:date="2021-02-09T14:00:00Z"/>
        </w:rPr>
      </w:pPr>
      <w:r w:rsidRPr="00DC62A7">
        <w:t>Confirmation of the appointed buoy position</w:t>
      </w:r>
      <w:ins w:id="257" w:author="Kevin Gregory" w:date="2021-02-09T14:02:00Z">
        <w:r w:rsidR="00215E65">
          <w:t>.</w:t>
        </w:r>
      </w:ins>
    </w:p>
    <w:p w14:paraId="395BC1D9" w14:textId="10D2903F" w:rsidR="00215E65" w:rsidRPr="00DC62A7" w:rsidRDefault="00215E65">
      <w:pPr>
        <w:pStyle w:val="List1"/>
        <w:numPr>
          <w:ilvl w:val="0"/>
          <w:numId w:val="29"/>
        </w:numPr>
      </w:pPr>
      <w:ins w:id="258" w:author="Kevin Gregory" w:date="2021-02-09T14:00:00Z">
        <w:r>
          <w:t>SOP for buoy placement (lifting from deck and laying</w:t>
        </w:r>
      </w:ins>
      <w:ins w:id="259" w:author="Kevin Gregory" w:date="2021-02-09T14:01:00Z">
        <w:r>
          <w:t xml:space="preserve"> including ship stability issues</w:t>
        </w:r>
      </w:ins>
      <w:ins w:id="260" w:author="Kevin Gregory" w:date="2021-02-09T14:00:00Z">
        <w:r>
          <w:t>).</w:t>
        </w:r>
      </w:ins>
    </w:p>
    <w:p w14:paraId="77F060CD" w14:textId="0E51C9C0" w:rsidR="00DC62A7" w:rsidRPr="00DC62A7" w:rsidRDefault="00DC62A7" w:rsidP="00DC62A7">
      <w:pPr>
        <w:pStyle w:val="List1"/>
        <w:numPr>
          <w:ilvl w:val="0"/>
          <w:numId w:val="29"/>
        </w:numPr>
      </w:pPr>
      <w:r w:rsidRPr="00DC62A7">
        <w:t>Re-laying procedures</w:t>
      </w:r>
      <w:ins w:id="261" w:author="Kevin Gregory" w:date="2021-02-09T14:02:00Z">
        <w:r w:rsidR="00215E65">
          <w:t>.</w:t>
        </w:r>
      </w:ins>
    </w:p>
    <w:p w14:paraId="5BBEA3B0" w14:textId="7B8D6FC0" w:rsidR="00DC62A7" w:rsidRPr="00DC62A7" w:rsidRDefault="00DC62A7" w:rsidP="00DC62A7">
      <w:pPr>
        <w:pStyle w:val="List1"/>
        <w:numPr>
          <w:ilvl w:val="0"/>
          <w:numId w:val="29"/>
        </w:numPr>
      </w:pPr>
      <w:r w:rsidRPr="00DC62A7">
        <w:t>Recording the drop position</w:t>
      </w:r>
      <w:ins w:id="262" w:author="Kevin Gregory" w:date="2021-02-09T14:02:00Z">
        <w:r w:rsidR="00215E65">
          <w:t>.</w:t>
        </w:r>
      </w:ins>
    </w:p>
    <w:p w14:paraId="3B9A83A9" w14:textId="2E0EA636" w:rsidR="00DC62A7" w:rsidRPr="00DC62A7" w:rsidRDefault="00DC62A7" w:rsidP="00DC62A7">
      <w:pPr>
        <w:pStyle w:val="List1"/>
        <w:numPr>
          <w:ilvl w:val="0"/>
          <w:numId w:val="29"/>
        </w:numPr>
      </w:pPr>
      <w:r w:rsidRPr="00DC62A7">
        <w:t>Functional tests on AtoN components</w:t>
      </w:r>
      <w:ins w:id="263" w:author="Kevin Gregory" w:date="2021-02-09T14:03:00Z">
        <w:r w:rsidR="00215E65">
          <w:t>.</w:t>
        </w:r>
      </w:ins>
    </w:p>
    <w:p w14:paraId="22D56C1D" w14:textId="558E1EF5" w:rsidR="00325108" w:rsidRDefault="006E10AE" w:rsidP="00E80D41">
      <w:pPr>
        <w:pStyle w:val="Heading1"/>
      </w:pPr>
      <w:bookmarkStart w:id="264" w:name="_Toc448767728"/>
      <w:r>
        <w:rPr>
          <w:caps w:val="0"/>
        </w:rPr>
        <w:t xml:space="preserve">MODULE 5 – </w:t>
      </w:r>
      <w:bookmarkEnd w:id="264"/>
      <w:r w:rsidR="00134D59">
        <w:rPr>
          <w:caps w:val="0"/>
          <w:noProof/>
        </w:rPr>
        <w:t>MAINTENANCE REPORTS AND RECORDS</w:t>
      </w:r>
    </w:p>
    <w:p w14:paraId="58F7D000" w14:textId="77777777" w:rsidR="00E80D41" w:rsidRPr="00E80D41" w:rsidRDefault="00E80D41" w:rsidP="00E80D41">
      <w:pPr>
        <w:pStyle w:val="Heading1separatationline"/>
      </w:pPr>
    </w:p>
    <w:p w14:paraId="70A15B7D" w14:textId="49E107DF" w:rsidR="00325108" w:rsidRPr="00B525B8" w:rsidRDefault="00E80D41" w:rsidP="00E80D41">
      <w:pPr>
        <w:pStyle w:val="Heading2"/>
      </w:pPr>
      <w:bookmarkStart w:id="265" w:name="_Toc448767729"/>
      <w:r w:rsidRPr="00B525B8">
        <w:t>Scope</w:t>
      </w:r>
      <w:bookmarkEnd w:id="265"/>
    </w:p>
    <w:p w14:paraId="3CAD3B44" w14:textId="77777777" w:rsidR="00E80D41" w:rsidRPr="00E80D41" w:rsidRDefault="00E80D41" w:rsidP="00E80D41">
      <w:pPr>
        <w:pStyle w:val="Heading2separationline"/>
      </w:pPr>
    </w:p>
    <w:p w14:paraId="793FCB22" w14:textId="65D83C33" w:rsidR="00325108" w:rsidRDefault="00325108" w:rsidP="00325108">
      <w:pPr>
        <w:pStyle w:val="BodyText"/>
      </w:pPr>
      <w:r>
        <w:t xml:space="preserve">This module describes the </w:t>
      </w:r>
      <w:r w:rsidR="00B525B8">
        <w:rPr>
          <w:rFonts w:cs="Arial"/>
        </w:rPr>
        <w:t>process of record keeping and arising work</w:t>
      </w:r>
      <w:r w:rsidR="00B525B8">
        <w:t>.</w:t>
      </w:r>
    </w:p>
    <w:p w14:paraId="1F60D9F4" w14:textId="0C87DA23" w:rsidR="00325108" w:rsidRDefault="00E80D41" w:rsidP="00E80D41">
      <w:pPr>
        <w:pStyle w:val="Heading2"/>
      </w:pPr>
      <w:bookmarkStart w:id="266" w:name="_Toc448767730"/>
      <w:r>
        <w:t>Learning Objective</w:t>
      </w:r>
      <w:bookmarkEnd w:id="266"/>
    </w:p>
    <w:p w14:paraId="5F52F4D8" w14:textId="77777777" w:rsidR="00E80D41" w:rsidRPr="00E80D41" w:rsidRDefault="00E80D41" w:rsidP="00E80D41">
      <w:pPr>
        <w:pStyle w:val="Heading2separationline"/>
      </w:pPr>
    </w:p>
    <w:p w14:paraId="61963031" w14:textId="0F507E47" w:rsidR="00325108" w:rsidRDefault="00B525B8" w:rsidP="00325108">
      <w:pPr>
        <w:pStyle w:val="BodyText"/>
      </w:pPr>
      <w:r>
        <w:t xml:space="preserve">To gain a </w:t>
      </w:r>
      <w:r w:rsidRPr="00F82FB6">
        <w:rPr>
          <w:bCs/>
          <w:rPrChange w:id="267" w:author="Kevin Gregory" w:date="2021-02-09T13:35:00Z">
            <w:rPr>
              <w:b/>
            </w:rPr>
          </w:rPrChange>
        </w:rPr>
        <w:t>satisfactory</w:t>
      </w:r>
      <w:r>
        <w:t xml:space="preserve"> understanding of how to complete maintenance records relating to buoy handling operations.</w:t>
      </w:r>
    </w:p>
    <w:p w14:paraId="59C3BDBD" w14:textId="52C8381F" w:rsidR="00325108" w:rsidRDefault="00325108" w:rsidP="00CA2D20">
      <w:pPr>
        <w:pStyle w:val="Heading2"/>
      </w:pPr>
      <w:bookmarkStart w:id="268" w:name="_Toc448767731"/>
      <w:r>
        <w:t>Syllabus</w:t>
      </w:r>
      <w:bookmarkEnd w:id="268"/>
    </w:p>
    <w:p w14:paraId="6B3533CE" w14:textId="77777777" w:rsidR="00CA2D20" w:rsidRPr="00CA2D20" w:rsidRDefault="00CA2D20" w:rsidP="00CA2D20">
      <w:pPr>
        <w:pStyle w:val="Heading2separationline"/>
      </w:pPr>
    </w:p>
    <w:p w14:paraId="4552D1C1" w14:textId="1F7224D3" w:rsidR="00325108" w:rsidRDefault="00325108" w:rsidP="00CA2D20">
      <w:pPr>
        <w:pStyle w:val="Heading3"/>
      </w:pPr>
      <w:bookmarkStart w:id="269" w:name="_Toc448767732"/>
      <w:r>
        <w:t>Lesson 1</w:t>
      </w:r>
      <w:r w:rsidR="00CA2D20">
        <w:t xml:space="preserve"> - </w:t>
      </w:r>
      <w:bookmarkEnd w:id="269"/>
      <w:r w:rsidR="005D6DF7">
        <w:t>Maintenance Records</w:t>
      </w:r>
    </w:p>
    <w:p w14:paraId="4DAE83F2" w14:textId="168B8C4E" w:rsidR="00215E65" w:rsidRPr="00215E65" w:rsidRDefault="00215E65" w:rsidP="00A80490">
      <w:pPr>
        <w:pStyle w:val="List1"/>
        <w:numPr>
          <w:ilvl w:val="0"/>
          <w:numId w:val="49"/>
        </w:numPr>
        <w:rPr>
          <w:ins w:id="270" w:author="Kevin Gregory" w:date="2021-02-09T13:56:00Z"/>
          <w:rFonts w:eastAsiaTheme="minorHAnsi"/>
          <w:rPrChange w:id="271" w:author="Kevin Gregory" w:date="2021-02-09T13:56:00Z">
            <w:rPr>
              <w:ins w:id="272" w:author="Kevin Gregory" w:date="2021-02-09T13:56:00Z"/>
            </w:rPr>
          </w:rPrChange>
        </w:rPr>
      </w:pPr>
      <w:ins w:id="273" w:author="Kevin Gregory" w:date="2021-02-09T13:56:00Z">
        <w:r>
          <w:rPr>
            <w:rFonts w:eastAsiaTheme="minorHAnsi"/>
          </w:rPr>
          <w:t>Requirement for maintenance records.</w:t>
        </w:r>
      </w:ins>
    </w:p>
    <w:p w14:paraId="15566B87" w14:textId="5189B90C" w:rsidR="008C061A" w:rsidRPr="00A80490" w:rsidRDefault="00325108" w:rsidP="00A80490">
      <w:pPr>
        <w:pStyle w:val="List1"/>
        <w:numPr>
          <w:ilvl w:val="0"/>
          <w:numId w:val="49"/>
        </w:numPr>
        <w:rPr>
          <w:rFonts w:eastAsiaTheme="minorHAnsi"/>
        </w:rPr>
      </w:pPr>
      <w:del w:id="274" w:author="Kevin Gregory" w:date="2021-02-09T13:35:00Z">
        <w:r w:rsidDel="00F82FB6">
          <w:delText>1</w:delText>
        </w:r>
        <w:r w:rsidDel="00F82FB6">
          <w:tab/>
        </w:r>
      </w:del>
      <w:r w:rsidR="008C061A" w:rsidRPr="00A80490">
        <w:rPr>
          <w:rFonts w:eastAsiaTheme="minorHAnsi"/>
        </w:rPr>
        <w:t>List of shore-based related records</w:t>
      </w:r>
      <w:ins w:id="275" w:author="Kevin Gregory" w:date="2021-02-09T13:56:00Z">
        <w:r w:rsidR="00215E65">
          <w:rPr>
            <w:rFonts w:eastAsiaTheme="minorHAnsi"/>
          </w:rPr>
          <w:t>.</w:t>
        </w:r>
      </w:ins>
    </w:p>
    <w:p w14:paraId="2F67DF81" w14:textId="74D64451" w:rsidR="008C061A" w:rsidRPr="008C061A" w:rsidRDefault="008C061A" w:rsidP="008C061A">
      <w:pPr>
        <w:pStyle w:val="List1"/>
      </w:pPr>
      <w:r w:rsidRPr="008C061A">
        <w:t>Completion of shore-based related records</w:t>
      </w:r>
      <w:ins w:id="276" w:author="Kevin Gregory" w:date="2021-02-09T13:56:00Z">
        <w:r w:rsidR="00215E65">
          <w:t>.</w:t>
        </w:r>
      </w:ins>
    </w:p>
    <w:p w14:paraId="3EF619F3" w14:textId="1A69904D" w:rsidR="008C061A" w:rsidRPr="008C061A" w:rsidDel="00215E65" w:rsidRDefault="008C061A" w:rsidP="008C061A">
      <w:pPr>
        <w:pStyle w:val="Lista"/>
        <w:rPr>
          <w:del w:id="277" w:author="Kevin Gregory" w:date="2021-02-09T13:56:00Z"/>
        </w:rPr>
      </w:pPr>
      <w:del w:id="278" w:author="Kevin Gregory" w:date="2021-02-09T13:56:00Z">
        <w:r w:rsidRPr="008C061A" w:rsidDel="00215E65">
          <w:delText>At the Maintenance Base</w:delText>
        </w:r>
      </w:del>
    </w:p>
    <w:p w14:paraId="024E6110" w14:textId="2B3183AA" w:rsidR="008C061A" w:rsidRPr="008C061A" w:rsidDel="00215E65" w:rsidRDefault="008C061A" w:rsidP="008C061A">
      <w:pPr>
        <w:pStyle w:val="Lista"/>
        <w:rPr>
          <w:del w:id="279" w:author="Kevin Gregory" w:date="2021-02-09T13:56:00Z"/>
        </w:rPr>
      </w:pPr>
      <w:del w:id="280" w:author="Kevin Gregory" w:date="2021-02-09T13:56:00Z">
        <w:r w:rsidRPr="008C061A" w:rsidDel="00215E65">
          <w:delText>At the Pier</w:delText>
        </w:r>
      </w:del>
    </w:p>
    <w:p w14:paraId="13EE57DD" w14:textId="4BAE8164" w:rsidR="008C061A" w:rsidRPr="008C061A" w:rsidRDefault="008C061A" w:rsidP="008C061A">
      <w:pPr>
        <w:pStyle w:val="List1"/>
      </w:pPr>
      <w:r w:rsidRPr="008C061A">
        <w:t xml:space="preserve">List of </w:t>
      </w:r>
      <w:del w:id="281" w:author="Kevin Gregory" w:date="2021-02-09T13:56:00Z">
        <w:r w:rsidRPr="008C061A" w:rsidDel="00215E65">
          <w:delText>Sea</w:delText>
        </w:r>
      </w:del>
      <w:ins w:id="282" w:author="Kevin Gregory" w:date="2021-02-09T13:56:00Z">
        <w:r w:rsidR="00215E65">
          <w:t>s</w:t>
        </w:r>
        <w:r w:rsidR="00215E65" w:rsidRPr="008C061A">
          <w:t>ea</w:t>
        </w:r>
      </w:ins>
      <w:r w:rsidRPr="008C061A">
        <w:t>-based related records</w:t>
      </w:r>
      <w:ins w:id="283" w:author="Kevin Gregory" w:date="2021-02-09T13:57:00Z">
        <w:r w:rsidR="00215E65">
          <w:t>.</w:t>
        </w:r>
      </w:ins>
    </w:p>
    <w:p w14:paraId="0A5F8B03" w14:textId="406CB93E" w:rsidR="008C061A" w:rsidRDefault="008C061A" w:rsidP="008C061A">
      <w:pPr>
        <w:pStyle w:val="List1"/>
      </w:pPr>
      <w:r>
        <w:lastRenderedPageBreak/>
        <w:t>Completion of s</w:t>
      </w:r>
      <w:r w:rsidR="00A80490">
        <w:t>ea based related records</w:t>
      </w:r>
      <w:ins w:id="284" w:author="Kevin Gregory" w:date="2021-02-09T13:57:00Z">
        <w:r w:rsidR="00215E65">
          <w:t>.</w:t>
        </w:r>
      </w:ins>
    </w:p>
    <w:p w14:paraId="3F0A0D1B" w14:textId="25547A59" w:rsidR="00A80490" w:rsidRPr="00A80490" w:rsidRDefault="00A80490" w:rsidP="00A80490">
      <w:pPr>
        <w:pStyle w:val="Lista"/>
      </w:pPr>
      <w:r w:rsidRPr="00A80490">
        <w:t>Before retrieval</w:t>
      </w:r>
      <w:r>
        <w:t>.</w:t>
      </w:r>
    </w:p>
    <w:p w14:paraId="7FA5A5D6" w14:textId="0C0E8D6E" w:rsidR="00A80490" w:rsidRPr="00A80490" w:rsidRDefault="00A80490" w:rsidP="00A80490">
      <w:pPr>
        <w:pStyle w:val="Lista"/>
      </w:pPr>
      <w:r w:rsidRPr="00A80490">
        <w:t>Inspection records</w:t>
      </w:r>
      <w:r>
        <w:t>.</w:t>
      </w:r>
    </w:p>
    <w:p w14:paraId="10D80B91" w14:textId="6482E16A" w:rsidR="00A80490" w:rsidRPr="00A80490" w:rsidRDefault="00A80490" w:rsidP="00A80490">
      <w:pPr>
        <w:pStyle w:val="Lista"/>
      </w:pPr>
      <w:r w:rsidRPr="00A80490">
        <w:t>At buoy drop</w:t>
      </w:r>
      <w:r>
        <w:t>.</w:t>
      </w:r>
    </w:p>
    <w:p w14:paraId="48A60106" w14:textId="4C75F69E" w:rsidR="008C061A" w:rsidRDefault="00A80490" w:rsidP="00A80490">
      <w:pPr>
        <w:pStyle w:val="Lista"/>
      </w:pPr>
      <w:r w:rsidRPr="008C061A">
        <w:t>Post-deployment records</w:t>
      </w:r>
      <w:r>
        <w:t>.</w:t>
      </w:r>
    </w:p>
    <w:p w14:paraId="1FD45A06" w14:textId="50815FD7" w:rsidR="00325108" w:rsidRDefault="00A80490" w:rsidP="00A80490">
      <w:pPr>
        <w:pStyle w:val="Heading3"/>
      </w:pPr>
      <w:r>
        <w:t>Arising Work</w:t>
      </w:r>
    </w:p>
    <w:p w14:paraId="2B2A3B82" w14:textId="4531681D" w:rsidR="00A80490" w:rsidRPr="00A80490" w:rsidRDefault="00A80490" w:rsidP="00A80490">
      <w:pPr>
        <w:pStyle w:val="List1"/>
        <w:numPr>
          <w:ilvl w:val="0"/>
          <w:numId w:val="50"/>
        </w:numPr>
      </w:pPr>
      <w:r w:rsidRPr="00A80490">
        <w:t>Process of recording arising work</w:t>
      </w:r>
      <w:ins w:id="285" w:author="Kevin Gregory" w:date="2021-02-09T13:57:00Z">
        <w:r w:rsidR="00215E65">
          <w:t>.</w:t>
        </w:r>
      </w:ins>
    </w:p>
    <w:p w14:paraId="6CCB5B7B" w14:textId="12284C64" w:rsidR="00A80490" w:rsidRPr="00A80490" w:rsidRDefault="00A80490" w:rsidP="00A80490">
      <w:pPr>
        <w:pStyle w:val="List1"/>
      </w:pPr>
      <w:r w:rsidRPr="00A80490">
        <w:t>Follow up actions</w:t>
      </w:r>
      <w:ins w:id="286" w:author="Kevin Gregory" w:date="2021-02-09T13:57:00Z">
        <w:r w:rsidR="00215E65">
          <w:t>.</w:t>
        </w:r>
      </w:ins>
    </w:p>
    <w:p w14:paraId="26E9B5ED" w14:textId="77777777" w:rsidR="00A80490" w:rsidRDefault="00A80490">
      <w:pPr>
        <w:spacing w:after="200" w:line="276" w:lineRule="auto"/>
        <w:rPr>
          <w:rFonts w:asciiTheme="majorHAnsi" w:eastAsiaTheme="majorEastAsia" w:hAnsiTheme="majorHAnsi" w:cstheme="majorBidi"/>
          <w:b/>
          <w:bCs/>
          <w:color w:val="00AFAA"/>
          <w:sz w:val="28"/>
          <w:szCs w:val="24"/>
        </w:rPr>
      </w:pPr>
      <w:bookmarkStart w:id="287" w:name="_Toc448767733"/>
      <w:r>
        <w:rPr>
          <w:caps/>
        </w:rPr>
        <w:br w:type="page"/>
      </w:r>
    </w:p>
    <w:p w14:paraId="308E6AC0" w14:textId="322DECFF" w:rsidR="00325108" w:rsidRDefault="006E10AE" w:rsidP="00CA2D20">
      <w:pPr>
        <w:pStyle w:val="Heading1"/>
      </w:pPr>
      <w:r>
        <w:rPr>
          <w:caps w:val="0"/>
        </w:rPr>
        <w:lastRenderedPageBreak/>
        <w:t xml:space="preserve">MODULE 6 – </w:t>
      </w:r>
      <w:bookmarkEnd w:id="287"/>
      <w:r w:rsidR="00813E52">
        <w:rPr>
          <w:caps w:val="0"/>
          <w:noProof/>
        </w:rPr>
        <w:t>PRACTICAL BUOY HANDLING</w:t>
      </w:r>
    </w:p>
    <w:p w14:paraId="3DD67DD5" w14:textId="77777777" w:rsidR="00CA2D20" w:rsidRPr="00CA2D20" w:rsidRDefault="00CA2D20" w:rsidP="00CA2D20">
      <w:pPr>
        <w:pStyle w:val="Heading1separatationline"/>
      </w:pPr>
    </w:p>
    <w:p w14:paraId="62A22808" w14:textId="0F07EB31" w:rsidR="00325108" w:rsidRDefault="00325108" w:rsidP="00CA2D20">
      <w:pPr>
        <w:pStyle w:val="Heading2"/>
      </w:pPr>
      <w:bookmarkStart w:id="288" w:name="_Toc448767734"/>
      <w:r>
        <w:t>Scope</w:t>
      </w:r>
      <w:bookmarkEnd w:id="288"/>
    </w:p>
    <w:p w14:paraId="68A635B5" w14:textId="77777777" w:rsidR="00CA2D20" w:rsidRPr="00CA2D20" w:rsidRDefault="00CA2D20" w:rsidP="00CA2D20">
      <w:pPr>
        <w:pStyle w:val="Heading2separationline"/>
      </w:pPr>
    </w:p>
    <w:p w14:paraId="01E6A469" w14:textId="666BC3C7" w:rsidR="00325108" w:rsidRDefault="00813E52" w:rsidP="00325108">
      <w:pPr>
        <w:pStyle w:val="BodyText"/>
      </w:pPr>
      <w:r>
        <w:rPr>
          <w:rFonts w:cs="Arial"/>
        </w:rPr>
        <w:t xml:space="preserve">This </w:t>
      </w:r>
      <w:r>
        <w:t>module comprises a practical buoy handling exercise conducted under supervision.</w:t>
      </w:r>
    </w:p>
    <w:p w14:paraId="083DFA08" w14:textId="534ED96D" w:rsidR="00325108" w:rsidRDefault="00325108" w:rsidP="00CA2D20">
      <w:pPr>
        <w:pStyle w:val="Heading2"/>
      </w:pPr>
      <w:bookmarkStart w:id="289" w:name="_Toc448767735"/>
      <w:r>
        <w:t>Learning Objective</w:t>
      </w:r>
      <w:bookmarkEnd w:id="289"/>
    </w:p>
    <w:p w14:paraId="4CADCCFD" w14:textId="3B2C5DC1" w:rsidR="00325108" w:rsidRDefault="00813E52" w:rsidP="00325108">
      <w:pPr>
        <w:pStyle w:val="BodyText"/>
      </w:pPr>
      <w:r>
        <w:t xml:space="preserve">To </w:t>
      </w:r>
      <w:r w:rsidRPr="008844D3">
        <w:rPr>
          <w:b/>
        </w:rPr>
        <w:t>consolidate</w:t>
      </w:r>
      <w:r>
        <w:t xml:space="preserve"> a </w:t>
      </w:r>
      <w:r w:rsidRPr="00813E52">
        <w:t>detailed</w:t>
      </w:r>
      <w:r>
        <w:t xml:space="preserve"> understanding of safe buoy handling operations at sea.</w:t>
      </w:r>
    </w:p>
    <w:p w14:paraId="429DECB4" w14:textId="12F80590" w:rsidR="00325108" w:rsidRDefault="00325108" w:rsidP="00CA2D20">
      <w:pPr>
        <w:pStyle w:val="Heading2"/>
      </w:pPr>
      <w:bookmarkStart w:id="290" w:name="_Toc448767736"/>
      <w:r>
        <w:t>Syllabus</w:t>
      </w:r>
      <w:bookmarkEnd w:id="290"/>
    </w:p>
    <w:p w14:paraId="3F8E8809" w14:textId="6967EF40" w:rsidR="00325108" w:rsidRDefault="00813E52" w:rsidP="00325108">
      <w:pPr>
        <w:pStyle w:val="BodyText"/>
      </w:pPr>
      <w:r>
        <w:t>The syllabus will follow that shown in Modules 4 and 5 above with an emphasis on practical activity under supervision.</w:t>
      </w:r>
    </w:p>
    <w:p w14:paraId="3AE8FCD1" w14:textId="5A18A6E2" w:rsidR="00D2697A" w:rsidRPr="00093294" w:rsidRDefault="00D2697A" w:rsidP="00CA2D20">
      <w:pPr>
        <w:pStyle w:val="List1"/>
        <w:numPr>
          <w:ilvl w:val="0"/>
          <w:numId w:val="0"/>
        </w:numPr>
        <w:tabs>
          <w:tab w:val="left" w:pos="9923"/>
        </w:tabs>
        <w:jc w:val="left"/>
        <w:rPr>
          <w:rFonts w:ascii="Times New Roman" w:hAnsi="Times New Roman"/>
          <w:sz w:val="24"/>
          <w:szCs w:val="24"/>
        </w:rPr>
      </w:pPr>
    </w:p>
    <w:sectPr w:rsidR="00D2697A" w:rsidRPr="00093294" w:rsidSect="00DB1A94">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8F5E5" w14:textId="77777777" w:rsidR="00745AC3" w:rsidRDefault="00745AC3" w:rsidP="003274DB">
      <w:r>
        <w:separator/>
      </w:r>
    </w:p>
    <w:p w14:paraId="5ACDFB07" w14:textId="77777777" w:rsidR="00745AC3" w:rsidRDefault="00745AC3"/>
    <w:p w14:paraId="2B241529" w14:textId="77777777" w:rsidR="00745AC3" w:rsidRDefault="00745AC3"/>
    <w:p w14:paraId="224C82AA" w14:textId="77777777" w:rsidR="00745AC3" w:rsidRDefault="00745AC3"/>
  </w:endnote>
  <w:endnote w:type="continuationSeparator" w:id="0">
    <w:p w14:paraId="0C7745E9" w14:textId="77777777" w:rsidR="00745AC3" w:rsidRDefault="00745AC3" w:rsidP="003274DB">
      <w:r>
        <w:continuationSeparator/>
      </w:r>
    </w:p>
    <w:p w14:paraId="56C1ABAC" w14:textId="77777777" w:rsidR="00745AC3" w:rsidRDefault="00745AC3"/>
    <w:p w14:paraId="5EE3CFE2" w14:textId="77777777" w:rsidR="00745AC3" w:rsidRDefault="00745AC3"/>
    <w:p w14:paraId="64AAE83E" w14:textId="77777777" w:rsidR="00745AC3" w:rsidRDefault="00745A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B7565" w14:textId="77777777" w:rsidR="009D2130" w:rsidRDefault="009D21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E2B2A" w14:textId="77777777" w:rsidR="009D2130" w:rsidRDefault="009D2130" w:rsidP="008747E0">
    <w:pPr>
      <w:pStyle w:val="Footer"/>
    </w:pPr>
    <w:r>
      <w:rPr>
        <w:noProof/>
        <w:lang w:val="en-US"/>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A8E37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F5AD974" w14:textId="77777777" w:rsidR="009D2130" w:rsidRPr="00ED2A8D" w:rsidRDefault="009D2130" w:rsidP="008747E0">
    <w:pPr>
      <w:pStyle w:val="Footer"/>
    </w:pPr>
    <w:r w:rsidRPr="00442889">
      <w:rPr>
        <w:noProof/>
        <w:lang w:val="en-US"/>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9D2130" w:rsidRPr="00ED2A8D" w:rsidRDefault="009D2130" w:rsidP="008747E0">
    <w:pPr>
      <w:pStyle w:val="Footer"/>
    </w:pPr>
  </w:p>
  <w:p w14:paraId="26E9DC58" w14:textId="77777777" w:rsidR="009D2130" w:rsidRPr="00ED2A8D" w:rsidRDefault="009D2130" w:rsidP="008747E0">
    <w:pPr>
      <w:pStyle w:val="Footer"/>
    </w:pPr>
  </w:p>
  <w:p w14:paraId="74B6E1E0" w14:textId="77777777" w:rsidR="009D2130" w:rsidRPr="00ED2A8D" w:rsidRDefault="009D2130"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528D3" w14:textId="77777777" w:rsidR="009D2130" w:rsidRDefault="009D213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CC64F" w14:textId="77777777" w:rsidR="009D2130" w:rsidRPr="003028AF" w:rsidRDefault="009D2130" w:rsidP="003028AF">
    <w:pPr>
      <w:pStyle w:val="Footer"/>
      <w:rPr>
        <w:sz w:val="15"/>
        <w:szCs w:val="15"/>
      </w:rPr>
    </w:pPr>
  </w:p>
  <w:p w14:paraId="3170B192" w14:textId="77777777" w:rsidR="009D2130" w:rsidRDefault="009D2130" w:rsidP="00AB4A21">
    <w:pPr>
      <w:pStyle w:val="Footerportrait"/>
    </w:pPr>
  </w:p>
  <w:p w14:paraId="4B590508" w14:textId="38EDEDBF" w:rsidR="009D2130" w:rsidRPr="00C907DF" w:rsidRDefault="00872BF2" w:rsidP="00AB4A21">
    <w:pPr>
      <w:pStyle w:val="Footerportrait"/>
    </w:pPr>
    <w:fldSimple w:instr=" STYLEREF &quot;Document type&quot; \* MERGEFORMAT ">
      <w:r w:rsidR="006A1B83" w:rsidRPr="006A1B83">
        <w:rPr>
          <w:b w:val="0"/>
          <w:bCs/>
        </w:rPr>
        <w:t>IALA Model Course</w:t>
      </w:r>
    </w:fldSimple>
    <w:r w:rsidR="009D2130">
      <w:t xml:space="preserve"> </w:t>
    </w:r>
    <w:fldSimple w:instr=" STYLEREF &quot;Document number&quot; \* MERGEFORMAT ">
      <w:r w:rsidR="006A1B83">
        <w:t>L2.1.5-6C2001-3</w:t>
      </w:r>
    </w:fldSimple>
    <w:r w:rsidR="009D2130" w:rsidRPr="00C907DF">
      <w:t xml:space="preserve"> –</w:t>
    </w:r>
    <w:r w:rsidR="009D2130">
      <w:t xml:space="preserve"> </w:t>
    </w:r>
    <w:fldSimple w:instr=" STYLEREF &quot;Document name&quot; \* MERGEFORMAT ">
      <w:r w:rsidR="006A1B83">
        <w:t>LEVEL 2 - Buoy Handling and Safe Working Practices</w:t>
      </w:r>
    </w:fldSimple>
    <w:r w:rsidR="009D2130">
      <w:tab/>
    </w:r>
  </w:p>
  <w:p w14:paraId="3122D953" w14:textId="77777777" w:rsidR="009D2130" w:rsidRPr="008D2314" w:rsidRDefault="009D2130"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Pr>
        <w:rStyle w:val="PageNumber"/>
        <w:noProof/>
        <w:color w:val="00558C"/>
        <w:szCs w:val="15"/>
      </w:rPr>
      <w:t>4</w:t>
    </w:r>
    <w:r w:rsidRPr="008D2314">
      <w:rPr>
        <w:rStyle w:val="PageNumber"/>
        <w:color w:val="00558C"/>
        <w:szCs w:val="15"/>
      </w:rPr>
      <w:fldChar w:fldCharType="end"/>
    </w:r>
  </w:p>
  <w:p w14:paraId="20F821B1" w14:textId="2B26D67A" w:rsidR="009D2130" w:rsidRPr="003028AF" w:rsidRDefault="009D2130"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6A1B83" w:rsidRPr="006A1B83">
      <w:rPr>
        <w:bCs/>
        <w:noProof/>
        <w:szCs w:val="15"/>
        <w:lang w:val="en-US"/>
      </w:rPr>
      <w:t>Edition 2.01</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6A1B83">
      <w:rPr>
        <w:noProof/>
        <w:szCs w:val="15"/>
      </w:rPr>
      <w:t>June 2016June 2021</w:t>
    </w:r>
    <w:r w:rsidRPr="003028AF">
      <w:rPr>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58EF1" w14:textId="77777777" w:rsidR="009D2130" w:rsidRPr="002C5134" w:rsidRDefault="009D2130" w:rsidP="002C5134">
    <w:pPr>
      <w:pStyle w:val="Footer"/>
      <w:rPr>
        <w:sz w:val="15"/>
        <w:szCs w:val="15"/>
      </w:rPr>
    </w:pPr>
  </w:p>
  <w:p w14:paraId="57E989F1" w14:textId="77777777" w:rsidR="009D2130" w:rsidRDefault="009D2130" w:rsidP="00D2697A">
    <w:pPr>
      <w:pStyle w:val="Footerlandscape"/>
    </w:pPr>
  </w:p>
  <w:p w14:paraId="355DCCF3" w14:textId="0A169F30" w:rsidR="009D2130" w:rsidRPr="00C907DF" w:rsidRDefault="00872BF2" w:rsidP="00D2697A">
    <w:pPr>
      <w:pStyle w:val="Footerlandscape"/>
      <w:rPr>
        <w:rStyle w:val="PageNumber"/>
        <w:szCs w:val="15"/>
      </w:rPr>
    </w:pPr>
    <w:fldSimple w:instr=" STYLEREF &quot;Document type&quot; \* MERGEFORMAT ">
      <w:r w:rsidR="006A1B83" w:rsidRPr="006A1B83">
        <w:rPr>
          <w:bCs/>
          <w:noProof/>
        </w:rPr>
        <w:t>IALA Model Course</w:t>
      </w:r>
    </w:fldSimple>
    <w:r w:rsidR="009D2130">
      <w:t xml:space="preserve"> </w:t>
    </w:r>
    <w:fldSimple w:instr=" STYLEREF &quot;Document number&quot; \* MERGEFORMAT ">
      <w:r w:rsidR="006A1B83">
        <w:rPr>
          <w:noProof/>
        </w:rPr>
        <w:t>L2.1.5-6C2001-3</w:t>
      </w:r>
    </w:fldSimple>
    <w:r w:rsidR="009D2130" w:rsidRPr="00C907DF">
      <w:t xml:space="preserve"> –</w:t>
    </w:r>
    <w:r w:rsidR="009D2130">
      <w:t xml:space="preserve"> </w:t>
    </w:r>
    <w:fldSimple w:instr=" STYLEREF &quot;Document name&quot; \* MERGEFORMAT ">
      <w:r w:rsidR="006A1B83">
        <w:rPr>
          <w:noProof/>
        </w:rPr>
        <w:t>LEVEL 2 - Buoy Handling and Safe Working Practices</w:t>
      </w:r>
    </w:fldSimple>
  </w:p>
  <w:p w14:paraId="6A8C5D6B" w14:textId="340432BB" w:rsidR="009D2130" w:rsidRPr="00480D65" w:rsidRDefault="00872BF2" w:rsidP="00D2697A">
    <w:pPr>
      <w:pStyle w:val="Footerlandscape"/>
    </w:pPr>
    <w:fldSimple w:instr=" STYLEREF &quot;Edition number&quot; \* MERGEFORMAT ">
      <w:r w:rsidR="006A1B83" w:rsidRPr="006A1B83">
        <w:rPr>
          <w:bCs/>
          <w:noProof/>
        </w:rPr>
        <w:t>Edition 2.01</w:t>
      </w:r>
    </w:fldSimple>
    <w:r w:rsidR="009D2130">
      <w:t xml:space="preserve">  </w:t>
    </w:r>
    <w:fldSimple w:instr=" STYLEREF &quot;Document date&quot; \* MERGEFORMAT ">
      <w:r w:rsidR="006A1B83">
        <w:rPr>
          <w:noProof/>
        </w:rPr>
        <w:t>June 2016June 2021</w:t>
      </w:r>
    </w:fldSimple>
    <w:r w:rsidR="009D2130" w:rsidRPr="00C907DF">
      <w:tab/>
    </w:r>
    <w:r w:rsidR="009D2130" w:rsidRPr="002C5134">
      <w:t xml:space="preserve">P </w:t>
    </w:r>
    <w:r w:rsidR="009D2130" w:rsidRPr="002C5134">
      <w:fldChar w:fldCharType="begin"/>
    </w:r>
    <w:r w:rsidR="009D2130" w:rsidRPr="002C5134">
      <w:instrText xml:space="preserve">PAGE  </w:instrText>
    </w:r>
    <w:r w:rsidR="009D2130" w:rsidRPr="002C5134">
      <w:fldChar w:fldCharType="separate"/>
    </w:r>
    <w:r w:rsidR="009D2130">
      <w:rPr>
        <w:noProof/>
      </w:rPr>
      <w:t>12</w:t>
    </w:r>
    <w:r w:rsidR="009D2130"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72A8C" w14:textId="77777777" w:rsidR="00745AC3" w:rsidRDefault="00745AC3">
      <w:r>
        <w:separator/>
      </w:r>
    </w:p>
    <w:p w14:paraId="4757FAE6" w14:textId="77777777" w:rsidR="00745AC3" w:rsidRDefault="00745AC3"/>
  </w:footnote>
  <w:footnote w:type="continuationSeparator" w:id="0">
    <w:p w14:paraId="014210FC" w14:textId="77777777" w:rsidR="00745AC3" w:rsidRDefault="00745AC3" w:rsidP="003274DB">
      <w:r>
        <w:continuationSeparator/>
      </w:r>
    </w:p>
    <w:p w14:paraId="5E9249DE" w14:textId="77777777" w:rsidR="00745AC3" w:rsidRDefault="00745AC3"/>
    <w:p w14:paraId="2D28BDF1" w14:textId="77777777" w:rsidR="00745AC3" w:rsidRDefault="00745AC3"/>
    <w:p w14:paraId="0F0B81E6" w14:textId="77777777" w:rsidR="00745AC3" w:rsidRDefault="00745A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58032" w14:textId="77777777" w:rsidR="009D2130" w:rsidRDefault="009D21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97B0D" w14:textId="77777777" w:rsidR="009D2130" w:rsidRPr="00ED2A8D" w:rsidRDefault="009D2130" w:rsidP="008747E0">
    <w:pPr>
      <w:pStyle w:val="Header"/>
    </w:pPr>
    <w:r w:rsidRPr="00442889">
      <w:rPr>
        <w:noProof/>
        <w:lang w:val="en-US"/>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4C51414" w:rsidR="009D2130" w:rsidRPr="00ED2A8D" w:rsidRDefault="009D2130" w:rsidP="00E83F76">
    <w:pPr>
      <w:pStyle w:val="Header"/>
      <w:jc w:val="right"/>
    </w:pPr>
  </w:p>
  <w:p w14:paraId="43D1C755" w14:textId="77777777" w:rsidR="009D2130" w:rsidRDefault="009D2130" w:rsidP="008747E0">
    <w:pPr>
      <w:pStyle w:val="Header"/>
    </w:pPr>
  </w:p>
  <w:p w14:paraId="61D8E457" w14:textId="77777777" w:rsidR="009D2130" w:rsidRDefault="009D2130" w:rsidP="008747E0">
    <w:pPr>
      <w:pStyle w:val="Header"/>
    </w:pPr>
  </w:p>
  <w:p w14:paraId="58BCBCFD" w14:textId="77777777" w:rsidR="009D2130" w:rsidRDefault="009D2130" w:rsidP="008747E0">
    <w:pPr>
      <w:pStyle w:val="Header"/>
    </w:pPr>
  </w:p>
  <w:p w14:paraId="5BAB1884" w14:textId="77777777" w:rsidR="009D2130" w:rsidRDefault="009D2130" w:rsidP="008747E0">
    <w:pPr>
      <w:pStyle w:val="Header"/>
    </w:pPr>
  </w:p>
  <w:p w14:paraId="4DD85B4A" w14:textId="77777777" w:rsidR="009D2130" w:rsidRDefault="009D2130" w:rsidP="008747E0">
    <w:pPr>
      <w:pStyle w:val="Header"/>
    </w:pPr>
    <w:r>
      <w:rPr>
        <w:noProof/>
        <w:lang w:val="en-US"/>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9D2130" w:rsidRPr="00ED2A8D" w:rsidRDefault="009D2130" w:rsidP="008747E0">
    <w:pPr>
      <w:pStyle w:val="Header"/>
    </w:pPr>
  </w:p>
  <w:p w14:paraId="41F33213" w14:textId="77777777" w:rsidR="009D2130" w:rsidRPr="00ED2A8D" w:rsidRDefault="009D213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0E191" w14:textId="77777777" w:rsidR="009D2130" w:rsidRDefault="009D21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7703E" w14:textId="77777777" w:rsidR="009D2130" w:rsidRPr="00ED2A8D" w:rsidRDefault="009D2130" w:rsidP="008747E0">
    <w:pPr>
      <w:pStyle w:val="Header"/>
    </w:pPr>
    <w:r>
      <w:rPr>
        <w:noProof/>
        <w:lang w:val="en-US"/>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9D2130" w:rsidRPr="00ED2A8D" w:rsidRDefault="009D2130" w:rsidP="008747E0">
    <w:pPr>
      <w:pStyle w:val="Header"/>
    </w:pPr>
  </w:p>
  <w:p w14:paraId="6D3E8DA9" w14:textId="77777777" w:rsidR="009D2130" w:rsidRDefault="009D2130" w:rsidP="008747E0">
    <w:pPr>
      <w:pStyle w:val="Header"/>
    </w:pPr>
  </w:p>
  <w:p w14:paraId="13CD8389" w14:textId="77777777" w:rsidR="009D2130" w:rsidRDefault="009D2130" w:rsidP="008747E0">
    <w:pPr>
      <w:pStyle w:val="Header"/>
    </w:pPr>
  </w:p>
  <w:p w14:paraId="4E3BCB0D" w14:textId="77777777" w:rsidR="009D2130" w:rsidRDefault="009D2130" w:rsidP="008747E0">
    <w:pPr>
      <w:pStyle w:val="Header"/>
    </w:pPr>
  </w:p>
  <w:p w14:paraId="66E998F9" w14:textId="77777777" w:rsidR="009D2130" w:rsidRPr="00441393" w:rsidRDefault="009D2130" w:rsidP="00441393">
    <w:pPr>
      <w:pStyle w:val="Contents"/>
    </w:pPr>
    <w:r>
      <w:t>DOCUMENT REVISION</w:t>
    </w:r>
  </w:p>
  <w:p w14:paraId="2A9E6DD6" w14:textId="77777777" w:rsidR="009D2130" w:rsidRPr="00ED2A8D" w:rsidRDefault="009D2130" w:rsidP="008747E0">
    <w:pPr>
      <w:pStyle w:val="Header"/>
    </w:pPr>
  </w:p>
  <w:p w14:paraId="1AE87B5E" w14:textId="77777777" w:rsidR="009D2130" w:rsidRPr="00AC33A2" w:rsidRDefault="009D2130"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F4C5D" w14:textId="77777777" w:rsidR="009D2130" w:rsidRPr="00ED2A8D" w:rsidRDefault="009D2130" w:rsidP="008747E0">
    <w:pPr>
      <w:pStyle w:val="Header"/>
    </w:pPr>
    <w:r>
      <w:rPr>
        <w:noProof/>
        <w:lang w:val="en-US"/>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9D2130" w:rsidRPr="00ED2A8D" w:rsidRDefault="009D2130" w:rsidP="008747E0">
    <w:pPr>
      <w:pStyle w:val="Header"/>
    </w:pPr>
  </w:p>
  <w:p w14:paraId="7CBC1758" w14:textId="77777777" w:rsidR="009D2130" w:rsidRDefault="009D2130" w:rsidP="008747E0">
    <w:pPr>
      <w:pStyle w:val="Header"/>
    </w:pPr>
  </w:p>
  <w:p w14:paraId="56D896C9" w14:textId="77777777" w:rsidR="009D2130" w:rsidRDefault="009D2130" w:rsidP="008747E0">
    <w:pPr>
      <w:pStyle w:val="Header"/>
    </w:pPr>
  </w:p>
  <w:p w14:paraId="4E1D74C3" w14:textId="77777777" w:rsidR="009D2130" w:rsidRDefault="009D2130" w:rsidP="008747E0">
    <w:pPr>
      <w:pStyle w:val="Header"/>
    </w:pPr>
  </w:p>
  <w:p w14:paraId="5B152B37" w14:textId="77777777" w:rsidR="009D2130" w:rsidRPr="00441393" w:rsidRDefault="009D2130" w:rsidP="00441393">
    <w:pPr>
      <w:pStyle w:val="Contents"/>
    </w:pPr>
    <w:r>
      <w:t>CONTENTS</w:t>
    </w:r>
  </w:p>
  <w:p w14:paraId="5627B6AB" w14:textId="77777777" w:rsidR="009D2130" w:rsidRPr="00ED2A8D" w:rsidRDefault="009D2130" w:rsidP="008747E0">
    <w:pPr>
      <w:pStyle w:val="Header"/>
    </w:pPr>
  </w:p>
  <w:p w14:paraId="4C97A838" w14:textId="77777777" w:rsidR="009D2130" w:rsidRPr="00AC33A2" w:rsidRDefault="009D213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B53EA" w14:textId="77777777" w:rsidR="009D2130" w:rsidRDefault="009D2130" w:rsidP="00480D65">
    <w:pPr>
      <w:pStyle w:val="Header"/>
    </w:pPr>
    <w:r>
      <w:rPr>
        <w:noProof/>
        <w:lang w:val="en-US"/>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7"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6"/>
  </w:num>
  <w:num w:numId="4">
    <w:abstractNumId w:val="2"/>
  </w:num>
  <w:num w:numId="5">
    <w:abstractNumId w:val="9"/>
  </w:num>
  <w:num w:numId="6">
    <w:abstractNumId w:val="14"/>
  </w:num>
  <w:num w:numId="7">
    <w:abstractNumId w:val="22"/>
  </w:num>
  <w:num w:numId="8">
    <w:abstractNumId w:val="19"/>
  </w:num>
  <w:num w:numId="9">
    <w:abstractNumId w:val="11"/>
  </w:num>
  <w:num w:numId="10">
    <w:abstractNumId w:val="8"/>
  </w:num>
  <w:num w:numId="11">
    <w:abstractNumId w:val="3"/>
  </w:num>
  <w:num w:numId="12">
    <w:abstractNumId w:val="20"/>
  </w:num>
  <w:num w:numId="13">
    <w:abstractNumId w:val="0"/>
  </w:num>
  <w:num w:numId="14">
    <w:abstractNumId w:val="7"/>
  </w:num>
  <w:num w:numId="15">
    <w:abstractNumId w:val="5"/>
  </w:num>
  <w:num w:numId="16">
    <w:abstractNumId w:val="10"/>
  </w:num>
  <w:num w:numId="17">
    <w:abstractNumId w:val="13"/>
  </w:num>
  <w:num w:numId="18">
    <w:abstractNumId w:val="17"/>
  </w:num>
  <w:num w:numId="19">
    <w:abstractNumId w:val="2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5"/>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174F9"/>
    <w:rsid w:val="00024972"/>
    <w:rsid w:val="000249C2"/>
    <w:rsid w:val="000258F6"/>
    <w:rsid w:val="000379A7"/>
    <w:rsid w:val="00040EB8"/>
    <w:rsid w:val="000537D0"/>
    <w:rsid w:val="00057B6D"/>
    <w:rsid w:val="00061A7B"/>
    <w:rsid w:val="0008654C"/>
    <w:rsid w:val="000904ED"/>
    <w:rsid w:val="00093294"/>
    <w:rsid w:val="000A27A8"/>
    <w:rsid w:val="000A5291"/>
    <w:rsid w:val="000B1A77"/>
    <w:rsid w:val="000C711B"/>
    <w:rsid w:val="000D6693"/>
    <w:rsid w:val="000E3954"/>
    <w:rsid w:val="000E3E52"/>
    <w:rsid w:val="000F0F9F"/>
    <w:rsid w:val="000F3F43"/>
    <w:rsid w:val="000F63C1"/>
    <w:rsid w:val="00113D5B"/>
    <w:rsid w:val="00113EFD"/>
    <w:rsid w:val="00113F8F"/>
    <w:rsid w:val="001205DE"/>
    <w:rsid w:val="001349DB"/>
    <w:rsid w:val="00134D59"/>
    <w:rsid w:val="00136E58"/>
    <w:rsid w:val="00156525"/>
    <w:rsid w:val="00161325"/>
    <w:rsid w:val="0017295E"/>
    <w:rsid w:val="00180C11"/>
    <w:rsid w:val="001836BE"/>
    <w:rsid w:val="001862D3"/>
    <w:rsid w:val="001875B1"/>
    <w:rsid w:val="001C0128"/>
    <w:rsid w:val="001D4A3E"/>
    <w:rsid w:val="001E0F67"/>
    <w:rsid w:val="001E416D"/>
    <w:rsid w:val="00201337"/>
    <w:rsid w:val="00202045"/>
    <w:rsid w:val="002022EA"/>
    <w:rsid w:val="00205B17"/>
    <w:rsid w:val="00205D9B"/>
    <w:rsid w:val="00215E65"/>
    <w:rsid w:val="002204DA"/>
    <w:rsid w:val="0022371A"/>
    <w:rsid w:val="00224286"/>
    <w:rsid w:val="0025141E"/>
    <w:rsid w:val="002520AD"/>
    <w:rsid w:val="00257DF8"/>
    <w:rsid w:val="00257E4A"/>
    <w:rsid w:val="0027175D"/>
    <w:rsid w:val="00274ADD"/>
    <w:rsid w:val="00280DE0"/>
    <w:rsid w:val="00292085"/>
    <w:rsid w:val="002974BA"/>
    <w:rsid w:val="002A29D4"/>
    <w:rsid w:val="002B598C"/>
    <w:rsid w:val="002C5134"/>
    <w:rsid w:val="002C7B21"/>
    <w:rsid w:val="002D2287"/>
    <w:rsid w:val="002E22F4"/>
    <w:rsid w:val="002E4993"/>
    <w:rsid w:val="002E5BAC"/>
    <w:rsid w:val="002E7635"/>
    <w:rsid w:val="002F265A"/>
    <w:rsid w:val="002F3536"/>
    <w:rsid w:val="002F6AF6"/>
    <w:rsid w:val="003028AF"/>
    <w:rsid w:val="00305EFE"/>
    <w:rsid w:val="00313D85"/>
    <w:rsid w:val="0031400E"/>
    <w:rsid w:val="00315CE3"/>
    <w:rsid w:val="00320639"/>
    <w:rsid w:val="00325108"/>
    <w:rsid w:val="003251FE"/>
    <w:rsid w:val="003274DB"/>
    <w:rsid w:val="00327FBF"/>
    <w:rsid w:val="00343B96"/>
    <w:rsid w:val="0036382D"/>
    <w:rsid w:val="00380350"/>
    <w:rsid w:val="00380B4E"/>
    <w:rsid w:val="003816E4"/>
    <w:rsid w:val="00383EE9"/>
    <w:rsid w:val="003840BF"/>
    <w:rsid w:val="00385D25"/>
    <w:rsid w:val="0038629E"/>
    <w:rsid w:val="003A368B"/>
    <w:rsid w:val="003A7759"/>
    <w:rsid w:val="003B03EA"/>
    <w:rsid w:val="003C7C34"/>
    <w:rsid w:val="003D0F37"/>
    <w:rsid w:val="003D5150"/>
    <w:rsid w:val="003E3151"/>
    <w:rsid w:val="003F191B"/>
    <w:rsid w:val="003F1C3A"/>
    <w:rsid w:val="003F1ECC"/>
    <w:rsid w:val="0042518D"/>
    <w:rsid w:val="0042639D"/>
    <w:rsid w:val="00434423"/>
    <w:rsid w:val="00441393"/>
    <w:rsid w:val="00447CF0"/>
    <w:rsid w:val="00456F10"/>
    <w:rsid w:val="00465491"/>
    <w:rsid w:val="00480D65"/>
    <w:rsid w:val="00492A8D"/>
    <w:rsid w:val="004D0799"/>
    <w:rsid w:val="004E1D57"/>
    <w:rsid w:val="004E2F16"/>
    <w:rsid w:val="00503044"/>
    <w:rsid w:val="0051343F"/>
    <w:rsid w:val="00513460"/>
    <w:rsid w:val="00523666"/>
    <w:rsid w:val="00526234"/>
    <w:rsid w:val="0053714D"/>
    <w:rsid w:val="0055725E"/>
    <w:rsid w:val="00557434"/>
    <w:rsid w:val="00595415"/>
    <w:rsid w:val="00597652"/>
    <w:rsid w:val="005A080B"/>
    <w:rsid w:val="005B12A5"/>
    <w:rsid w:val="005B2163"/>
    <w:rsid w:val="005C161A"/>
    <w:rsid w:val="005C1BCB"/>
    <w:rsid w:val="005C2312"/>
    <w:rsid w:val="005C299E"/>
    <w:rsid w:val="005C4735"/>
    <w:rsid w:val="005C5C63"/>
    <w:rsid w:val="005C71FF"/>
    <w:rsid w:val="005D304B"/>
    <w:rsid w:val="005D6DF7"/>
    <w:rsid w:val="005D6E5D"/>
    <w:rsid w:val="005E3989"/>
    <w:rsid w:val="005E4659"/>
    <w:rsid w:val="005E6557"/>
    <w:rsid w:val="005F1386"/>
    <w:rsid w:val="005F17C2"/>
    <w:rsid w:val="006127AC"/>
    <w:rsid w:val="00617F1B"/>
    <w:rsid w:val="00634A78"/>
    <w:rsid w:val="00642025"/>
    <w:rsid w:val="0065107F"/>
    <w:rsid w:val="00651526"/>
    <w:rsid w:val="00666061"/>
    <w:rsid w:val="00667424"/>
    <w:rsid w:val="00667792"/>
    <w:rsid w:val="00671677"/>
    <w:rsid w:val="00674DCF"/>
    <w:rsid w:val="006750F2"/>
    <w:rsid w:val="0068553C"/>
    <w:rsid w:val="00685F34"/>
    <w:rsid w:val="006975A8"/>
    <w:rsid w:val="006979EC"/>
    <w:rsid w:val="006A1B83"/>
    <w:rsid w:val="006A2EC5"/>
    <w:rsid w:val="006E0818"/>
    <w:rsid w:val="006E0E7D"/>
    <w:rsid w:val="006E10AE"/>
    <w:rsid w:val="006F032D"/>
    <w:rsid w:val="006F1C14"/>
    <w:rsid w:val="0072737A"/>
    <w:rsid w:val="00731DEE"/>
    <w:rsid w:val="007342FE"/>
    <w:rsid w:val="00745AC3"/>
    <w:rsid w:val="0074704E"/>
    <w:rsid w:val="00750AF1"/>
    <w:rsid w:val="007519FD"/>
    <w:rsid w:val="007542FF"/>
    <w:rsid w:val="007715E8"/>
    <w:rsid w:val="00776004"/>
    <w:rsid w:val="0078486B"/>
    <w:rsid w:val="00785A39"/>
    <w:rsid w:val="00787D8A"/>
    <w:rsid w:val="00790277"/>
    <w:rsid w:val="00791EBC"/>
    <w:rsid w:val="00793577"/>
    <w:rsid w:val="007A446A"/>
    <w:rsid w:val="007A6449"/>
    <w:rsid w:val="007A6476"/>
    <w:rsid w:val="007B29A6"/>
    <w:rsid w:val="007B6A93"/>
    <w:rsid w:val="007B7FEC"/>
    <w:rsid w:val="007D2107"/>
    <w:rsid w:val="007D5895"/>
    <w:rsid w:val="007D77AB"/>
    <w:rsid w:val="007E30DF"/>
    <w:rsid w:val="007F7544"/>
    <w:rsid w:val="00800995"/>
    <w:rsid w:val="00813E52"/>
    <w:rsid w:val="00815E10"/>
    <w:rsid w:val="008224D0"/>
    <w:rsid w:val="008326B2"/>
    <w:rsid w:val="00834C3B"/>
    <w:rsid w:val="00843EB4"/>
    <w:rsid w:val="00846831"/>
    <w:rsid w:val="0084683E"/>
    <w:rsid w:val="008533FB"/>
    <w:rsid w:val="00864E45"/>
    <w:rsid w:val="00865532"/>
    <w:rsid w:val="00872BF2"/>
    <w:rsid w:val="008737D3"/>
    <w:rsid w:val="008747E0"/>
    <w:rsid w:val="00876841"/>
    <w:rsid w:val="008827A8"/>
    <w:rsid w:val="00882B3C"/>
    <w:rsid w:val="00883AE3"/>
    <w:rsid w:val="008844D3"/>
    <w:rsid w:val="0088489E"/>
    <w:rsid w:val="008972C3"/>
    <w:rsid w:val="008C061A"/>
    <w:rsid w:val="008C33B5"/>
    <w:rsid w:val="008D1B79"/>
    <w:rsid w:val="008D2314"/>
    <w:rsid w:val="008E1F69"/>
    <w:rsid w:val="008E54F8"/>
    <w:rsid w:val="008E5E93"/>
    <w:rsid w:val="008F57D8"/>
    <w:rsid w:val="008F6C4F"/>
    <w:rsid w:val="00902834"/>
    <w:rsid w:val="00913B44"/>
    <w:rsid w:val="00914E26"/>
    <w:rsid w:val="0091590F"/>
    <w:rsid w:val="009249A2"/>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0EA3"/>
    <w:rsid w:val="00994D97"/>
    <w:rsid w:val="009A1FCD"/>
    <w:rsid w:val="009B785E"/>
    <w:rsid w:val="009C25D3"/>
    <w:rsid w:val="009C26F8"/>
    <w:rsid w:val="009C609E"/>
    <w:rsid w:val="009D2130"/>
    <w:rsid w:val="009D5353"/>
    <w:rsid w:val="009E16EC"/>
    <w:rsid w:val="009E4A4D"/>
    <w:rsid w:val="009E6789"/>
    <w:rsid w:val="009F081F"/>
    <w:rsid w:val="00A03913"/>
    <w:rsid w:val="00A13E56"/>
    <w:rsid w:val="00A239FB"/>
    <w:rsid w:val="00A24838"/>
    <w:rsid w:val="00A4308C"/>
    <w:rsid w:val="00A4469B"/>
    <w:rsid w:val="00A549B3"/>
    <w:rsid w:val="00A54F54"/>
    <w:rsid w:val="00A62AC6"/>
    <w:rsid w:val="00A668D2"/>
    <w:rsid w:val="00A72ED7"/>
    <w:rsid w:val="00A80490"/>
    <w:rsid w:val="00A8083F"/>
    <w:rsid w:val="00A84CE0"/>
    <w:rsid w:val="00A90D86"/>
    <w:rsid w:val="00A93103"/>
    <w:rsid w:val="00AA3E01"/>
    <w:rsid w:val="00AA7005"/>
    <w:rsid w:val="00AB46CD"/>
    <w:rsid w:val="00AB4A21"/>
    <w:rsid w:val="00AB4FB9"/>
    <w:rsid w:val="00AC1940"/>
    <w:rsid w:val="00AC2D20"/>
    <w:rsid w:val="00AC33A2"/>
    <w:rsid w:val="00AC6FBE"/>
    <w:rsid w:val="00AD4E86"/>
    <w:rsid w:val="00AE305C"/>
    <w:rsid w:val="00AE65F1"/>
    <w:rsid w:val="00AE6BB4"/>
    <w:rsid w:val="00AE74AD"/>
    <w:rsid w:val="00AF159C"/>
    <w:rsid w:val="00B01873"/>
    <w:rsid w:val="00B03F1C"/>
    <w:rsid w:val="00B17253"/>
    <w:rsid w:val="00B31A41"/>
    <w:rsid w:val="00B40199"/>
    <w:rsid w:val="00B502FF"/>
    <w:rsid w:val="00B525B8"/>
    <w:rsid w:val="00B552CA"/>
    <w:rsid w:val="00B67422"/>
    <w:rsid w:val="00B67FEF"/>
    <w:rsid w:val="00B70BD4"/>
    <w:rsid w:val="00B73463"/>
    <w:rsid w:val="00B7492B"/>
    <w:rsid w:val="00B9016D"/>
    <w:rsid w:val="00BA0F98"/>
    <w:rsid w:val="00BA1517"/>
    <w:rsid w:val="00BA67FD"/>
    <w:rsid w:val="00BA7C48"/>
    <w:rsid w:val="00BB04FF"/>
    <w:rsid w:val="00BB27A6"/>
    <w:rsid w:val="00BB2E2F"/>
    <w:rsid w:val="00BB3211"/>
    <w:rsid w:val="00BC27F6"/>
    <w:rsid w:val="00BC39F4"/>
    <w:rsid w:val="00BD21FE"/>
    <w:rsid w:val="00BD7EE1"/>
    <w:rsid w:val="00BE5568"/>
    <w:rsid w:val="00BF1358"/>
    <w:rsid w:val="00BF3CB4"/>
    <w:rsid w:val="00C0106D"/>
    <w:rsid w:val="00C133BE"/>
    <w:rsid w:val="00C139AE"/>
    <w:rsid w:val="00C2048E"/>
    <w:rsid w:val="00C222B4"/>
    <w:rsid w:val="00C352EA"/>
    <w:rsid w:val="00C35CF6"/>
    <w:rsid w:val="00C4205C"/>
    <w:rsid w:val="00C42E66"/>
    <w:rsid w:val="00C47A15"/>
    <w:rsid w:val="00C5295B"/>
    <w:rsid w:val="00C52B00"/>
    <w:rsid w:val="00C533EC"/>
    <w:rsid w:val="00C5470E"/>
    <w:rsid w:val="00C55EFB"/>
    <w:rsid w:val="00C56585"/>
    <w:rsid w:val="00C56B3F"/>
    <w:rsid w:val="00C773D9"/>
    <w:rsid w:val="00C805CB"/>
    <w:rsid w:val="00C80ACE"/>
    <w:rsid w:val="00C81162"/>
    <w:rsid w:val="00C83564"/>
    <w:rsid w:val="00C83666"/>
    <w:rsid w:val="00C870B5"/>
    <w:rsid w:val="00C91630"/>
    <w:rsid w:val="00C936F6"/>
    <w:rsid w:val="00C966EB"/>
    <w:rsid w:val="00CA04B1"/>
    <w:rsid w:val="00CA2D20"/>
    <w:rsid w:val="00CA2DFC"/>
    <w:rsid w:val="00CA67D3"/>
    <w:rsid w:val="00CB03D4"/>
    <w:rsid w:val="00CB507B"/>
    <w:rsid w:val="00CC35EF"/>
    <w:rsid w:val="00CC5048"/>
    <w:rsid w:val="00CC5F44"/>
    <w:rsid w:val="00CC6246"/>
    <w:rsid w:val="00CE1BED"/>
    <w:rsid w:val="00CE20BA"/>
    <w:rsid w:val="00CE5E46"/>
    <w:rsid w:val="00CF7B14"/>
    <w:rsid w:val="00D1463A"/>
    <w:rsid w:val="00D16B8E"/>
    <w:rsid w:val="00D2138C"/>
    <w:rsid w:val="00D216A5"/>
    <w:rsid w:val="00D25014"/>
    <w:rsid w:val="00D2697A"/>
    <w:rsid w:val="00D31339"/>
    <w:rsid w:val="00D347D9"/>
    <w:rsid w:val="00D36983"/>
    <w:rsid w:val="00D3700C"/>
    <w:rsid w:val="00D45DCA"/>
    <w:rsid w:val="00D653B1"/>
    <w:rsid w:val="00D74AE1"/>
    <w:rsid w:val="00D85124"/>
    <w:rsid w:val="00D865A8"/>
    <w:rsid w:val="00D92C2D"/>
    <w:rsid w:val="00D95BDA"/>
    <w:rsid w:val="00DA17CD"/>
    <w:rsid w:val="00DB129B"/>
    <w:rsid w:val="00DB1A94"/>
    <w:rsid w:val="00DB25B3"/>
    <w:rsid w:val="00DB50E4"/>
    <w:rsid w:val="00DC542F"/>
    <w:rsid w:val="00DC62A7"/>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0D41"/>
    <w:rsid w:val="00E81AA0"/>
    <w:rsid w:val="00E823DE"/>
    <w:rsid w:val="00E83F76"/>
    <w:rsid w:val="00E84229"/>
    <w:rsid w:val="00E86D30"/>
    <w:rsid w:val="00E90E4E"/>
    <w:rsid w:val="00E92F1E"/>
    <w:rsid w:val="00E9391E"/>
    <w:rsid w:val="00EA1052"/>
    <w:rsid w:val="00EA218F"/>
    <w:rsid w:val="00EA3C9B"/>
    <w:rsid w:val="00EA4F29"/>
    <w:rsid w:val="00EA50DF"/>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874"/>
    <w:rsid w:val="00F02F9B"/>
    <w:rsid w:val="00F15682"/>
    <w:rsid w:val="00F157E2"/>
    <w:rsid w:val="00F17483"/>
    <w:rsid w:val="00F26D45"/>
    <w:rsid w:val="00F41744"/>
    <w:rsid w:val="00F42554"/>
    <w:rsid w:val="00F45DD2"/>
    <w:rsid w:val="00F527AC"/>
    <w:rsid w:val="00F61D83"/>
    <w:rsid w:val="00F65DD1"/>
    <w:rsid w:val="00F70611"/>
    <w:rsid w:val="00F707B3"/>
    <w:rsid w:val="00F71135"/>
    <w:rsid w:val="00F77615"/>
    <w:rsid w:val="00F82FB6"/>
    <w:rsid w:val="00F830F3"/>
    <w:rsid w:val="00F90461"/>
    <w:rsid w:val="00FB16A8"/>
    <w:rsid w:val="00FB51A6"/>
    <w:rsid w:val="00FC378B"/>
    <w:rsid w:val="00FC3977"/>
    <w:rsid w:val="00FD2F16"/>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A54F54"/>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A54F54"/>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2"/>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DB1A94"/>
    <w:pPr>
      <w:spacing w:after="60"/>
      <w:ind w:left="1418" w:hanging="1418"/>
    </w:pPr>
    <w:rPr>
      <w:sz w:val="22"/>
    </w:rPr>
  </w:style>
  <w:style w:type="paragraph" w:customStyle="1" w:styleId="CM14">
    <w:name w:val="CM14"/>
    <w:basedOn w:val="Normal"/>
    <w:next w:val="Normal"/>
    <w:rsid w:val="00325108"/>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55725E"/>
    <w:pPr>
      <w:tabs>
        <w:tab w:val="num" w:pos="1134"/>
      </w:tabs>
      <w:spacing w:after="120" w:line="240" w:lineRule="auto"/>
      <w:ind w:left="1134" w:hanging="567"/>
      <w:jc w:val="both"/>
    </w:pPr>
    <w:rPr>
      <w:rFonts w:ascii="Arial" w:eastAsia="Calibri" w:hAnsi="Arial" w:cs="Arial"/>
      <w:sz w:val="22"/>
      <w:szCs w:val="24"/>
    </w:rPr>
  </w:style>
  <w:style w:type="paragraph" w:customStyle="1" w:styleId="AnnexHeading1">
    <w:name w:val="Annex Heading 1"/>
    <w:basedOn w:val="Normal"/>
    <w:next w:val="BodyText"/>
    <w:rsid w:val="00990EA3"/>
    <w:pPr>
      <w:numPr>
        <w:numId w:val="31"/>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990EA3"/>
    <w:pPr>
      <w:numPr>
        <w:ilvl w:val="1"/>
        <w:numId w:val="31"/>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990EA3"/>
    <w:pPr>
      <w:numPr>
        <w:ilvl w:val="2"/>
        <w:numId w:val="31"/>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990EA3"/>
    <w:pPr>
      <w:numPr>
        <w:ilvl w:val="3"/>
        <w:numId w:val="31"/>
      </w:numPr>
      <w:spacing w:before="120" w:after="120" w:line="240" w:lineRule="auto"/>
    </w:pPr>
    <w:rPr>
      <w:rFonts w:ascii="Arial" w:eastAsia="Calibri" w:hAnsi="Arial" w:cs="Arial"/>
      <w:sz w:val="22"/>
      <w:lang w:eastAsia="en-GB"/>
    </w:rPr>
  </w:style>
  <w:style w:type="character" w:styleId="Strong">
    <w:name w:val="Strong"/>
    <w:rsid w:val="002D22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la-aism.org/wiki/dictionary"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4C6AB7F4ADAA4ABC48D93214FE8FD2" ma:contentTypeVersion="12" ma:contentTypeDescription="Opret et nyt dokument." ma:contentTypeScope="" ma:versionID="55453c4be445f8dbce99ba240f019668">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bb889aedbf00c220fdd6c43dfb60f40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602A0-EDBA-4E04-BB9B-D0AC24E092A9}"/>
</file>

<file path=customXml/itemProps2.xml><?xml version="1.0" encoding="utf-8"?>
<ds:datastoreItem xmlns:ds="http://schemas.openxmlformats.org/officeDocument/2006/customXml" ds:itemID="{8EF53394-4DD1-4264-99B3-8567D6CFC4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61022E-28B4-4BFA-877B-81568434D5F9}">
  <ds:schemaRefs>
    <ds:schemaRef ds:uri="http://schemas.microsoft.com/sharepoint/v3/contenttype/forms"/>
  </ds:schemaRefs>
</ds:datastoreItem>
</file>

<file path=customXml/itemProps4.xml><?xml version="1.0" encoding="utf-8"?>
<ds:datastoreItem xmlns:ds="http://schemas.openxmlformats.org/officeDocument/2006/customXml" ds:itemID="{C3331BAC-F59F-491B-90A8-D7F8FBE9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13</Pages>
  <Words>2382</Words>
  <Characters>13584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15935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12</cp:revision>
  <cp:lastPrinted>2016-05-11T13:17:00Z</cp:lastPrinted>
  <dcterms:created xsi:type="dcterms:W3CDTF">2021-02-09T11:56:00Z</dcterms:created>
  <dcterms:modified xsi:type="dcterms:W3CDTF">2021-02-10T10:56:00Z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7380100</vt:r8>
  </property>
</Properties>
</file>